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D4F90" w:rsidRPr="00135D88" w:rsidRDefault="004E37E6" w:rsidP="00135D88">
      <w:pPr>
        <w:jc w:val="both"/>
        <w:rPr>
          <w:rFonts w:ascii="Arial" w:hAnsi="Arial" w:cs="Arial"/>
        </w:rPr>
      </w:pPr>
      <w:r w:rsidRPr="00135D88">
        <w:rPr>
          <w:rFonts w:ascii="Arial" w:hAnsi="Arial" w:cs="Arial"/>
        </w:rPr>
        <w:t>Przedmiotem niniejszego Programu Funkcjonalno – Użytkowego jest zadanie polegające na modernizacji istniejącego Zakładu Gospodarki Odpadami w Wardyniu Górnym gmina Połczyn-Zdrój. Obiekt wpisany został jako instalacja regionalna do Wojewódzkiego Planu Gospodarki Odpadami dla województwa zachodniopomorskiego.</w:t>
      </w:r>
    </w:p>
    <w:p w:rsidR="004E37E6" w:rsidRPr="00135D88" w:rsidRDefault="004E37E6" w:rsidP="00135D88">
      <w:pPr>
        <w:widowControl w:val="0"/>
        <w:spacing w:after="120"/>
        <w:jc w:val="both"/>
        <w:rPr>
          <w:rFonts w:ascii="Arial" w:hAnsi="Arial" w:cs="Arial"/>
          <w:color w:val="000000"/>
        </w:rPr>
      </w:pPr>
      <w:r w:rsidRPr="00135D88">
        <w:rPr>
          <w:rFonts w:ascii="Arial" w:hAnsi="Arial" w:cs="Arial"/>
          <w:color w:val="000000"/>
        </w:rPr>
        <w:t>Planowana w ramach niniejszego Projektu inwestycja, polegająca na modernizacji Zakładu Gospodarki Odpadami w Wardyniu Górnym, gm. Połczyn-Zdrój spełnia wymagania stawiane tego typu obiektom w Krajowym i Wojewódzkim Planie Gospodarki Odpadami.</w:t>
      </w:r>
    </w:p>
    <w:p w:rsidR="004E37E6" w:rsidRPr="00135D88" w:rsidRDefault="004E37E6" w:rsidP="00135D88">
      <w:pPr>
        <w:spacing w:before="120" w:after="120"/>
        <w:jc w:val="both"/>
        <w:rPr>
          <w:rFonts w:ascii="Arial" w:hAnsi="Arial" w:cs="Arial"/>
          <w:color w:val="000000"/>
        </w:rPr>
      </w:pPr>
      <w:r w:rsidRPr="00135D88">
        <w:rPr>
          <w:rFonts w:ascii="Arial" w:hAnsi="Arial" w:cs="Arial"/>
          <w:color w:val="000000"/>
        </w:rPr>
        <w:t>Planowana modernizacja Zakładu Gospodarki Odpadami w Wardyniu Górnym, polegająca na doposażeniu funkcjonującej instalacji do sortowania odpadów komunalnych, pochodzących ze selektywnej zbiórki („zbiórka u źródła”) w urządzenia i instalacje pozwalające na prowadzenie procesu sortowania zmieszanych odpadów komunalnych, w celu zmniejszenia strumienia odpadów balastowych trafiających pierwotnie na zakładowe składowisko odpadów innych niż niebezpieczne i obojętne (poprzez</w:t>
      </w:r>
      <w:r w:rsidRPr="00135D88">
        <w:rPr>
          <w:rFonts w:ascii="Arial" w:hAnsi="Arial" w:cs="Arial"/>
        </w:rPr>
        <w:t xml:space="preserve"> wyodrębnienie z zadanego strumienia odpadów o charakterze surowców wtórnych, frakcji mineralnej, frakcji organicznej</w:t>
      </w:r>
      <w:r w:rsidRPr="00135D88">
        <w:rPr>
          <w:rFonts w:ascii="Arial" w:hAnsi="Arial" w:cs="Arial"/>
          <w:color w:val="000000"/>
        </w:rPr>
        <w:t xml:space="preserve">), służy polepszeniu funkcjonującego systemu gospodarki odpadami na terenie obsługiwanym przez przedmiotowy </w:t>
      </w:r>
      <w:r w:rsidRPr="00135D88">
        <w:rPr>
          <w:rFonts w:ascii="Arial" w:hAnsi="Arial" w:cs="Arial"/>
          <w:i/>
          <w:color w:val="000000"/>
        </w:rPr>
        <w:t>Zakład</w:t>
      </w:r>
      <w:r w:rsidRPr="00135D88">
        <w:rPr>
          <w:rFonts w:ascii="Arial" w:hAnsi="Arial" w:cs="Arial"/>
          <w:color w:val="000000"/>
        </w:rPr>
        <w:t>.</w:t>
      </w:r>
    </w:p>
    <w:p w:rsidR="004E37E6" w:rsidRPr="00135D88" w:rsidRDefault="004E37E6" w:rsidP="00135D88">
      <w:pPr>
        <w:spacing w:before="120" w:after="120"/>
        <w:jc w:val="both"/>
        <w:rPr>
          <w:rFonts w:ascii="Arial" w:hAnsi="Arial" w:cs="Arial"/>
          <w:color w:val="000000"/>
        </w:rPr>
      </w:pPr>
      <w:r w:rsidRPr="00135D88">
        <w:rPr>
          <w:rFonts w:ascii="Arial" w:hAnsi="Arial" w:cs="Arial"/>
          <w:color w:val="000000"/>
        </w:rPr>
        <w:t>Realizacja Projektu poprzez rozwiązanie problemu zagospodarowania odpadów komunalnych ma zagwarantować osiągnięcie polskich i europejskich standardów ochrony środowiska i gospodarowania odpadami komunalnymi oraz przyczynić się do poprawy stanu środowiska w obrębie jego oddziaływania.</w:t>
      </w:r>
    </w:p>
    <w:p w:rsidR="004E37E6" w:rsidRPr="00135D88" w:rsidRDefault="004E37E6" w:rsidP="00135D88">
      <w:pPr>
        <w:spacing w:after="480"/>
        <w:jc w:val="both"/>
        <w:rPr>
          <w:rFonts w:ascii="Arial" w:hAnsi="Arial" w:cs="Arial"/>
          <w:color w:val="000000"/>
        </w:rPr>
      </w:pPr>
      <w:r w:rsidRPr="00135D88">
        <w:rPr>
          <w:rFonts w:ascii="Arial" w:hAnsi="Arial" w:cs="Arial"/>
          <w:color w:val="000000"/>
        </w:rPr>
        <w:t>Proponowane w ramach Projektu inwestycje stanowią wsparcie głównego celu rozwojowego regionu poprzez zabezpieczenie zasobów środowiskowych oraz przez usunięcie niektórych ograniczeń dla zrównoważonego rozwoju gospodarczego.</w:t>
      </w:r>
    </w:p>
    <w:p w:rsidR="004E37E6" w:rsidRPr="00135D88" w:rsidRDefault="004E37E6" w:rsidP="00135D88">
      <w:pPr>
        <w:spacing w:after="120"/>
        <w:jc w:val="both"/>
        <w:rPr>
          <w:rFonts w:ascii="Arial" w:hAnsi="Arial" w:cs="Arial"/>
        </w:rPr>
      </w:pPr>
      <w:r w:rsidRPr="00135D88">
        <w:rPr>
          <w:rFonts w:ascii="Arial" w:hAnsi="Arial" w:cs="Arial"/>
        </w:rPr>
        <w:t>Teren przeznaczony pod realizację przedmiotowego przedsięwzięcia położony jest w granicach administracyjnych miejscowości Wardyń Górny gm. Połczyn-Zdrój na działce nr 117/3. Teren ten znajduje się w granicach funkcjonującego Zakładu Gospodarki Odpadami.</w:t>
      </w:r>
    </w:p>
    <w:p w:rsidR="004E37E6" w:rsidRPr="00135D88" w:rsidRDefault="004E37E6" w:rsidP="00135D88">
      <w:pPr>
        <w:spacing w:after="120"/>
        <w:jc w:val="both"/>
        <w:rPr>
          <w:rFonts w:ascii="Arial" w:hAnsi="Arial" w:cs="Arial"/>
        </w:rPr>
      </w:pPr>
      <w:r w:rsidRPr="00135D88">
        <w:rPr>
          <w:rFonts w:ascii="Arial" w:hAnsi="Arial" w:cs="Arial"/>
        </w:rPr>
        <w:t xml:space="preserve">Zakład Gospodarki Odpadami w Wardyniu Górnym położony jest w odległości około </w:t>
      </w:r>
      <w:r w:rsidRPr="00135D88">
        <w:rPr>
          <w:rFonts w:ascii="Arial" w:hAnsi="Arial" w:cs="Arial"/>
        </w:rPr>
        <w:br/>
        <w:t xml:space="preserve">7 km w kierunku północno - zachodnim od miasta Połczyn-Zdrój, w obrębie gruntów wsi Wardyń Górny, w pobliżu drogi łączącej Połczyn-Zdrój ze Świdwinem. Od strony północnej Zakładu znajduje się obszar leśny położony na częściowo podmokłym terenie. </w:t>
      </w:r>
    </w:p>
    <w:p w:rsidR="004E37E6" w:rsidRPr="00135D88" w:rsidRDefault="004E37E6" w:rsidP="00135D88">
      <w:pPr>
        <w:spacing w:after="120"/>
        <w:jc w:val="both"/>
        <w:rPr>
          <w:rFonts w:ascii="Arial" w:hAnsi="Arial" w:cs="Arial"/>
        </w:rPr>
      </w:pPr>
      <w:r w:rsidRPr="00135D88">
        <w:rPr>
          <w:rFonts w:ascii="Arial" w:hAnsi="Arial" w:cs="Arial"/>
        </w:rPr>
        <w:t xml:space="preserve">Od strony zachodniej znajdują się tereny zadrzewione i zakrzewione przeznaczone pod rozbudowę Zakładu. </w:t>
      </w:r>
    </w:p>
    <w:p w:rsidR="004E37E6" w:rsidRPr="00135D88" w:rsidRDefault="004E37E6" w:rsidP="00135D88">
      <w:pPr>
        <w:spacing w:after="120"/>
        <w:jc w:val="both"/>
        <w:rPr>
          <w:rFonts w:ascii="Arial" w:hAnsi="Arial" w:cs="Arial"/>
        </w:rPr>
      </w:pPr>
      <w:r w:rsidRPr="00135D88">
        <w:rPr>
          <w:rFonts w:ascii="Arial" w:hAnsi="Arial" w:cs="Arial"/>
        </w:rPr>
        <w:t xml:space="preserve">Od strony wschodniej znajdują się grunty rolne i użytki zielone. </w:t>
      </w:r>
    </w:p>
    <w:p w:rsidR="004E37E6" w:rsidRPr="00135D88" w:rsidRDefault="004E37E6" w:rsidP="00135D88">
      <w:pPr>
        <w:spacing w:after="120"/>
        <w:jc w:val="both"/>
        <w:rPr>
          <w:rFonts w:ascii="Arial" w:hAnsi="Arial" w:cs="Arial"/>
        </w:rPr>
      </w:pPr>
      <w:r w:rsidRPr="00135D88">
        <w:rPr>
          <w:rFonts w:ascii="Arial" w:hAnsi="Arial" w:cs="Arial"/>
        </w:rPr>
        <w:t xml:space="preserve">Od strony południowej znajduje się droga wojewódzka Nr 152 Świdwin – Połczyn-Zdrój, i dalej zabudowa mieszkaniowa wsi Wardyń Górny. </w:t>
      </w:r>
    </w:p>
    <w:p w:rsidR="004E37E6" w:rsidRPr="00135D88" w:rsidRDefault="004E37E6" w:rsidP="00135D88">
      <w:pPr>
        <w:spacing w:after="120"/>
        <w:jc w:val="both"/>
        <w:rPr>
          <w:rFonts w:ascii="Arial" w:hAnsi="Arial" w:cs="Arial"/>
        </w:rPr>
      </w:pPr>
      <w:r w:rsidRPr="00135D88">
        <w:rPr>
          <w:rFonts w:ascii="Arial" w:hAnsi="Arial" w:cs="Arial"/>
        </w:rPr>
        <w:t xml:space="preserve">Zakład znajduje się na obszarze gminy Połczyn-Zdrój, na części działki nr 117/3 (obiekty Zakładu i kwatera składowiska), działce nr 5/5, 5/7 (droga dojazdowa do Zakładu i pas zieleni ochronnej oraz miejsce składowania humusu) oraz na działkach nr 5/8 i 5/10 (wewnętrzna droga dojazdowa). </w:t>
      </w:r>
    </w:p>
    <w:p w:rsidR="004E37E6" w:rsidRPr="00135D88" w:rsidRDefault="004E37E6" w:rsidP="00135D88">
      <w:pPr>
        <w:spacing w:after="120"/>
        <w:jc w:val="both"/>
        <w:rPr>
          <w:rFonts w:ascii="Arial" w:hAnsi="Arial" w:cs="Arial"/>
          <w:i/>
        </w:rPr>
      </w:pPr>
      <w:r w:rsidRPr="00135D88">
        <w:rPr>
          <w:rFonts w:ascii="Arial" w:hAnsi="Arial" w:cs="Arial"/>
        </w:rPr>
        <w:t>Teren na którym zlokalizowane jest przedmiotowe przedsięwzięcie objęty jest miejscowym planem zagospodarowania przestrzennego – zgodnie z wypisem z planu zagospodarowania przestrzennego</w:t>
      </w:r>
      <w:r w:rsidRPr="00135D88">
        <w:rPr>
          <w:rFonts w:ascii="Arial" w:hAnsi="Arial" w:cs="Arial"/>
          <w:i/>
        </w:rPr>
        <w:t>.</w:t>
      </w:r>
    </w:p>
    <w:p w:rsidR="004E37E6" w:rsidRPr="00135D88" w:rsidRDefault="004E37E6" w:rsidP="00135D88">
      <w:pPr>
        <w:pStyle w:val="Default"/>
        <w:spacing w:before="120" w:after="120" w:line="276" w:lineRule="auto"/>
        <w:jc w:val="both"/>
        <w:rPr>
          <w:rFonts w:ascii="Arial" w:hAnsi="Arial" w:cs="Arial"/>
          <w:color w:val="auto"/>
          <w:sz w:val="22"/>
          <w:szCs w:val="22"/>
        </w:rPr>
      </w:pPr>
      <w:r w:rsidRPr="00135D88">
        <w:rPr>
          <w:rFonts w:ascii="Arial" w:hAnsi="Arial" w:cs="Arial"/>
          <w:color w:val="auto"/>
          <w:sz w:val="22"/>
          <w:szCs w:val="22"/>
        </w:rPr>
        <w:lastRenderedPageBreak/>
        <w:t>Obecnie dojazd do Placu Budowy (Zakłady Gospodarki Odpadami w Wardyniu Górnym) zapewniony jest od drogi wojewódzkiej nr 152 (Świdwin – Połczyn-Zdrój) z wykorzystaniem drogi dojazdowej o nawierzchni utwardzonej.</w:t>
      </w:r>
    </w:p>
    <w:p w:rsidR="004E37E6" w:rsidRPr="00135D88" w:rsidRDefault="004E37E6" w:rsidP="00135D88">
      <w:pPr>
        <w:spacing w:after="120"/>
        <w:jc w:val="both"/>
        <w:rPr>
          <w:rFonts w:ascii="Arial" w:hAnsi="Arial" w:cs="Arial"/>
        </w:rPr>
      </w:pPr>
      <w:r w:rsidRPr="00135D88">
        <w:rPr>
          <w:rFonts w:ascii="Arial" w:hAnsi="Arial" w:cs="Arial"/>
        </w:rPr>
        <w:t>Zamawiający posiada archiwalną dokumentację warunków hydrogeologicznych i geologiczno – inżynierskich („Dokumentacja warunków hydrogeologicznych i geologiczno – inżynierskich dla potrzeb projektu zakładu utylizacji odpadów na dz. 117/3 w m. Wardyń Górny gmina Połczyn-Zdrój Starostwo Świdwin, ”) opracowaną we wrześniu 2001 roku.</w:t>
      </w:r>
    </w:p>
    <w:p w:rsidR="004E37E6" w:rsidRPr="00135D88" w:rsidRDefault="004E37E6" w:rsidP="00135D88">
      <w:pPr>
        <w:autoSpaceDE w:val="0"/>
        <w:autoSpaceDN w:val="0"/>
        <w:adjustRightInd w:val="0"/>
        <w:spacing w:after="120"/>
        <w:jc w:val="both"/>
        <w:rPr>
          <w:rFonts w:ascii="Arial" w:hAnsi="Arial" w:cs="Arial"/>
        </w:rPr>
      </w:pPr>
      <w:r w:rsidRPr="00135D88">
        <w:rPr>
          <w:rFonts w:ascii="Arial" w:hAnsi="Arial" w:cs="Arial"/>
        </w:rPr>
        <w:t xml:space="preserve">Celem opracowania ww. dokumentacji było rozpoznanie budowy geologicznej i stosunków wodnych, ustalenie parametrów geotechnicznych gruntów i ocena warunków gruntowych podłoża. </w:t>
      </w:r>
    </w:p>
    <w:p w:rsidR="004E37E6" w:rsidRPr="00135D88" w:rsidRDefault="004E37E6" w:rsidP="00135D88">
      <w:pPr>
        <w:autoSpaceDE w:val="0"/>
        <w:autoSpaceDN w:val="0"/>
        <w:adjustRightInd w:val="0"/>
        <w:spacing w:after="240"/>
        <w:jc w:val="both"/>
        <w:rPr>
          <w:rFonts w:ascii="Arial" w:hAnsi="Arial" w:cs="Arial"/>
          <w:bCs/>
        </w:rPr>
      </w:pPr>
      <w:r w:rsidRPr="00135D88">
        <w:rPr>
          <w:rFonts w:ascii="Arial" w:hAnsi="Arial" w:cs="Arial"/>
          <w:bCs/>
        </w:rPr>
        <w:t>Dokumentację poprzedzono projektem badań zatwierdzoną decyzją z dnia 15.07.2002 nr OS/752/2/02 Starostwa Powiatowego w Świdwinie.</w:t>
      </w:r>
    </w:p>
    <w:p w:rsidR="004E37E6" w:rsidRPr="00135D88" w:rsidRDefault="004E37E6" w:rsidP="00135D88">
      <w:pPr>
        <w:spacing w:after="120"/>
        <w:jc w:val="both"/>
        <w:rPr>
          <w:rFonts w:ascii="Arial" w:hAnsi="Arial" w:cs="Arial"/>
        </w:rPr>
      </w:pPr>
      <w:r w:rsidRPr="00135D88">
        <w:rPr>
          <w:rFonts w:ascii="Arial" w:hAnsi="Arial" w:cs="Arial"/>
        </w:rPr>
        <w:t>Na terenie przewidzianym pod przedmiotowe zadanie inwestycyjne w bezpośrednim zasięgu oddziaływania planowanego przedsięwzięcia nie odnotowano żadnych obszarów chronionych przyrodniczo oraz zabytków chronionych na podstawie odrębnych przepisów o ochronie zabytków i opiece nad zabytkami.</w:t>
      </w:r>
    </w:p>
    <w:p w:rsidR="004E37E6" w:rsidRPr="00135D88" w:rsidRDefault="004E37E6" w:rsidP="00135D88">
      <w:pPr>
        <w:jc w:val="both"/>
        <w:rPr>
          <w:rFonts w:ascii="Arial" w:hAnsi="Arial" w:cs="Arial"/>
        </w:rPr>
      </w:pPr>
      <w:r w:rsidRPr="00135D88">
        <w:rPr>
          <w:rFonts w:ascii="Arial" w:hAnsi="Arial" w:cs="Arial"/>
        </w:rPr>
        <w:t>Obecnie działka o nr ewidencyjnym Zakładu Gospodarki Odpadami zagospodarowana jest przez obiekty składowiska odpadów komunalnych takie jak:</w:t>
      </w:r>
    </w:p>
    <w:p w:rsidR="004E37E6" w:rsidRPr="00135D88" w:rsidRDefault="004E37E6" w:rsidP="00135D88">
      <w:pPr>
        <w:numPr>
          <w:ilvl w:val="0"/>
          <w:numId w:val="1"/>
        </w:numPr>
        <w:spacing w:after="0"/>
        <w:jc w:val="both"/>
        <w:rPr>
          <w:rFonts w:ascii="Arial" w:hAnsi="Arial" w:cs="Arial"/>
        </w:rPr>
      </w:pPr>
      <w:r w:rsidRPr="00135D88">
        <w:rPr>
          <w:rFonts w:ascii="Arial" w:hAnsi="Arial" w:cs="Arial"/>
        </w:rPr>
        <w:t xml:space="preserve">Kwatera składowania odpadów innych niż niebezpieczne i obojętne, </w:t>
      </w:r>
      <w:r w:rsidRPr="00135D88">
        <w:rPr>
          <w:rFonts w:ascii="Arial" w:hAnsi="Arial" w:cs="Arial"/>
          <w:b/>
          <w:i/>
        </w:rPr>
        <w:t>Ob. Nr 9</w:t>
      </w:r>
    </w:p>
    <w:p w:rsidR="004E37E6" w:rsidRPr="00135D88" w:rsidRDefault="004E37E6" w:rsidP="00135D88">
      <w:pPr>
        <w:numPr>
          <w:ilvl w:val="0"/>
          <w:numId w:val="1"/>
        </w:numPr>
        <w:spacing w:after="0"/>
        <w:jc w:val="both"/>
        <w:rPr>
          <w:rFonts w:ascii="Arial" w:hAnsi="Arial" w:cs="Arial"/>
        </w:rPr>
      </w:pPr>
      <w:r w:rsidRPr="00135D88">
        <w:rPr>
          <w:rFonts w:ascii="Arial" w:hAnsi="Arial" w:cs="Arial"/>
        </w:rPr>
        <w:t>Hala sortowni odpadów surowcowych,</w:t>
      </w:r>
      <w:r w:rsidRPr="00135D88">
        <w:rPr>
          <w:rFonts w:ascii="Arial" w:hAnsi="Arial" w:cs="Arial"/>
          <w:b/>
          <w:i/>
        </w:rPr>
        <w:t xml:space="preserve"> Ob. Nr 5</w:t>
      </w:r>
    </w:p>
    <w:p w:rsidR="004E37E6" w:rsidRPr="00135D88" w:rsidRDefault="004E37E6" w:rsidP="00135D88">
      <w:pPr>
        <w:numPr>
          <w:ilvl w:val="0"/>
          <w:numId w:val="1"/>
        </w:numPr>
        <w:spacing w:after="0"/>
        <w:jc w:val="both"/>
        <w:rPr>
          <w:rFonts w:ascii="Arial" w:hAnsi="Arial" w:cs="Arial"/>
        </w:rPr>
      </w:pPr>
      <w:r w:rsidRPr="00135D88">
        <w:rPr>
          <w:rFonts w:ascii="Arial" w:hAnsi="Arial" w:cs="Arial"/>
        </w:rPr>
        <w:t>Kompostownia odpadów organicznych,</w:t>
      </w:r>
      <w:r w:rsidRPr="00135D88">
        <w:rPr>
          <w:rFonts w:ascii="Arial" w:hAnsi="Arial" w:cs="Arial"/>
          <w:b/>
          <w:i/>
        </w:rPr>
        <w:t xml:space="preserve"> Ob. Nr 10</w:t>
      </w:r>
    </w:p>
    <w:p w:rsidR="004E37E6" w:rsidRPr="00135D88" w:rsidRDefault="004E37E6" w:rsidP="00135D88">
      <w:pPr>
        <w:numPr>
          <w:ilvl w:val="0"/>
          <w:numId w:val="1"/>
        </w:numPr>
        <w:spacing w:after="0"/>
        <w:jc w:val="both"/>
        <w:rPr>
          <w:rFonts w:ascii="Arial" w:hAnsi="Arial" w:cs="Arial"/>
        </w:rPr>
      </w:pPr>
      <w:r w:rsidRPr="00135D88">
        <w:rPr>
          <w:rFonts w:ascii="Arial" w:hAnsi="Arial" w:cs="Arial"/>
        </w:rPr>
        <w:t>Budynek socjalno – biurowy,</w:t>
      </w:r>
      <w:r w:rsidRPr="00135D88">
        <w:rPr>
          <w:rFonts w:ascii="Arial" w:hAnsi="Arial" w:cs="Arial"/>
          <w:b/>
          <w:i/>
        </w:rPr>
        <w:t xml:space="preserve"> Ob. Nr 3</w:t>
      </w:r>
    </w:p>
    <w:p w:rsidR="004E37E6" w:rsidRPr="00135D88" w:rsidRDefault="004E37E6" w:rsidP="00135D88">
      <w:pPr>
        <w:numPr>
          <w:ilvl w:val="0"/>
          <w:numId w:val="1"/>
        </w:numPr>
        <w:spacing w:after="0"/>
        <w:jc w:val="both"/>
        <w:rPr>
          <w:rFonts w:ascii="Arial" w:hAnsi="Arial" w:cs="Arial"/>
        </w:rPr>
      </w:pPr>
      <w:r w:rsidRPr="00135D88">
        <w:rPr>
          <w:rFonts w:ascii="Arial" w:hAnsi="Arial" w:cs="Arial"/>
        </w:rPr>
        <w:t>Budynek garażowy,</w:t>
      </w:r>
      <w:r w:rsidRPr="00135D88">
        <w:rPr>
          <w:rFonts w:ascii="Arial" w:hAnsi="Arial" w:cs="Arial"/>
          <w:b/>
          <w:i/>
        </w:rPr>
        <w:t xml:space="preserve"> Ob. Nr 6</w:t>
      </w:r>
    </w:p>
    <w:p w:rsidR="004E37E6" w:rsidRPr="00135D88" w:rsidRDefault="004E37E6" w:rsidP="00135D88">
      <w:pPr>
        <w:numPr>
          <w:ilvl w:val="0"/>
          <w:numId w:val="1"/>
        </w:numPr>
        <w:spacing w:after="0"/>
        <w:jc w:val="both"/>
        <w:rPr>
          <w:rFonts w:ascii="Arial" w:hAnsi="Arial" w:cs="Arial"/>
        </w:rPr>
      </w:pPr>
      <w:r w:rsidRPr="00135D88">
        <w:rPr>
          <w:rFonts w:ascii="Arial" w:hAnsi="Arial" w:cs="Arial"/>
        </w:rPr>
        <w:t>Zbiornik na odcieki,</w:t>
      </w:r>
      <w:r w:rsidRPr="00135D88">
        <w:rPr>
          <w:rFonts w:ascii="Arial" w:hAnsi="Arial" w:cs="Arial"/>
          <w:b/>
          <w:i/>
        </w:rPr>
        <w:t xml:space="preserve"> Ob. Nr 8</w:t>
      </w:r>
    </w:p>
    <w:p w:rsidR="004E37E6" w:rsidRPr="00135D88" w:rsidRDefault="004E37E6" w:rsidP="00135D88">
      <w:pPr>
        <w:numPr>
          <w:ilvl w:val="0"/>
          <w:numId w:val="1"/>
        </w:numPr>
        <w:spacing w:after="0"/>
        <w:jc w:val="both"/>
        <w:rPr>
          <w:rFonts w:ascii="Arial" w:hAnsi="Arial" w:cs="Arial"/>
        </w:rPr>
      </w:pPr>
      <w:r w:rsidRPr="00135D88">
        <w:rPr>
          <w:rFonts w:ascii="Arial" w:hAnsi="Arial" w:cs="Arial"/>
        </w:rPr>
        <w:t>Zbiornik wód deszczowych,</w:t>
      </w:r>
      <w:r w:rsidRPr="00135D88">
        <w:rPr>
          <w:rFonts w:ascii="Arial" w:hAnsi="Arial" w:cs="Arial"/>
          <w:b/>
          <w:i/>
        </w:rPr>
        <w:t xml:space="preserve"> Ob. Nr 7</w:t>
      </w:r>
    </w:p>
    <w:p w:rsidR="004E37E6" w:rsidRPr="00135D88" w:rsidRDefault="004E37E6" w:rsidP="00135D88">
      <w:pPr>
        <w:numPr>
          <w:ilvl w:val="0"/>
          <w:numId w:val="1"/>
        </w:numPr>
        <w:spacing w:after="0"/>
        <w:jc w:val="both"/>
        <w:rPr>
          <w:rFonts w:ascii="Arial" w:hAnsi="Arial" w:cs="Arial"/>
        </w:rPr>
      </w:pPr>
      <w:r w:rsidRPr="00135D88">
        <w:rPr>
          <w:rFonts w:ascii="Arial" w:hAnsi="Arial" w:cs="Arial"/>
        </w:rPr>
        <w:t>Waga elektroniczna,</w:t>
      </w:r>
      <w:r w:rsidRPr="00135D88">
        <w:rPr>
          <w:rFonts w:ascii="Arial" w:hAnsi="Arial" w:cs="Arial"/>
          <w:b/>
          <w:i/>
        </w:rPr>
        <w:t xml:space="preserve"> Ob. Nr 2</w:t>
      </w:r>
    </w:p>
    <w:p w:rsidR="004E37E6" w:rsidRPr="00135D88" w:rsidRDefault="004E37E6" w:rsidP="00135D88">
      <w:pPr>
        <w:numPr>
          <w:ilvl w:val="0"/>
          <w:numId w:val="1"/>
        </w:numPr>
        <w:spacing w:after="0"/>
        <w:jc w:val="both"/>
        <w:rPr>
          <w:rFonts w:ascii="Arial" w:hAnsi="Arial" w:cs="Arial"/>
        </w:rPr>
      </w:pPr>
      <w:r w:rsidRPr="00135D88">
        <w:rPr>
          <w:rFonts w:ascii="Arial" w:hAnsi="Arial" w:cs="Arial"/>
        </w:rPr>
        <w:t>Brodzik dezynfekcyjny,</w:t>
      </w:r>
      <w:r w:rsidRPr="00135D88">
        <w:rPr>
          <w:rFonts w:ascii="Arial" w:hAnsi="Arial" w:cs="Arial"/>
          <w:b/>
          <w:i/>
        </w:rPr>
        <w:t xml:space="preserve"> Ob. Nr 4</w:t>
      </w:r>
    </w:p>
    <w:p w:rsidR="004E37E6" w:rsidRPr="00135D88" w:rsidRDefault="004E37E6" w:rsidP="00135D88">
      <w:pPr>
        <w:numPr>
          <w:ilvl w:val="0"/>
          <w:numId w:val="1"/>
        </w:numPr>
        <w:spacing w:after="0"/>
        <w:jc w:val="both"/>
        <w:rPr>
          <w:rFonts w:ascii="Arial" w:hAnsi="Arial" w:cs="Arial"/>
        </w:rPr>
      </w:pPr>
      <w:r w:rsidRPr="00135D88">
        <w:rPr>
          <w:rFonts w:ascii="Arial" w:hAnsi="Arial" w:cs="Arial"/>
        </w:rPr>
        <w:t>Ogrodzenie,</w:t>
      </w:r>
      <w:r w:rsidRPr="00135D88">
        <w:rPr>
          <w:rFonts w:ascii="Arial" w:hAnsi="Arial" w:cs="Arial"/>
          <w:b/>
          <w:i/>
        </w:rPr>
        <w:t xml:space="preserve"> </w:t>
      </w:r>
    </w:p>
    <w:p w:rsidR="004E37E6" w:rsidRPr="00135D88" w:rsidRDefault="004E37E6" w:rsidP="00135D88">
      <w:pPr>
        <w:numPr>
          <w:ilvl w:val="0"/>
          <w:numId w:val="1"/>
        </w:numPr>
        <w:spacing w:after="0"/>
        <w:jc w:val="both"/>
        <w:rPr>
          <w:rFonts w:ascii="Arial" w:hAnsi="Arial" w:cs="Arial"/>
        </w:rPr>
      </w:pPr>
      <w:r w:rsidRPr="00135D88">
        <w:rPr>
          <w:rFonts w:ascii="Arial" w:hAnsi="Arial" w:cs="Arial"/>
        </w:rPr>
        <w:t>Pas ochronny zieleni,</w:t>
      </w:r>
      <w:r w:rsidRPr="00135D88">
        <w:rPr>
          <w:rFonts w:ascii="Arial" w:hAnsi="Arial" w:cs="Arial"/>
          <w:b/>
          <w:i/>
          <w:highlight w:val="yellow"/>
        </w:rPr>
        <w:t xml:space="preserve"> </w:t>
      </w:r>
    </w:p>
    <w:p w:rsidR="004E37E6" w:rsidRPr="00135D88" w:rsidRDefault="004E37E6" w:rsidP="00135D88">
      <w:pPr>
        <w:numPr>
          <w:ilvl w:val="0"/>
          <w:numId w:val="1"/>
        </w:numPr>
        <w:spacing w:after="480"/>
        <w:ind w:left="714" w:hanging="357"/>
        <w:jc w:val="both"/>
        <w:rPr>
          <w:rFonts w:ascii="Arial" w:hAnsi="Arial" w:cs="Arial"/>
        </w:rPr>
      </w:pPr>
      <w:r w:rsidRPr="00135D88">
        <w:rPr>
          <w:rFonts w:ascii="Arial" w:hAnsi="Arial" w:cs="Arial"/>
        </w:rPr>
        <w:t xml:space="preserve">Place i drogi na terenie ZGO, </w:t>
      </w:r>
    </w:p>
    <w:p w:rsidR="004E37E6" w:rsidRPr="00135D88" w:rsidRDefault="004E37E6" w:rsidP="00135D88">
      <w:pPr>
        <w:autoSpaceDE w:val="0"/>
        <w:autoSpaceDN w:val="0"/>
        <w:adjustRightInd w:val="0"/>
        <w:spacing w:after="240"/>
        <w:jc w:val="both"/>
        <w:rPr>
          <w:rFonts w:ascii="Arial" w:hAnsi="Arial" w:cs="Arial"/>
        </w:rPr>
      </w:pPr>
      <w:r w:rsidRPr="00135D88">
        <w:rPr>
          <w:rFonts w:ascii="Arial" w:hAnsi="Arial" w:cs="Arial"/>
        </w:rPr>
        <w:t xml:space="preserve">Wszystkie obiekty przewidziane w ramach zadania </w:t>
      </w:r>
      <w:r w:rsidRPr="00135D88">
        <w:rPr>
          <w:rFonts w:ascii="Arial" w:hAnsi="Arial" w:cs="Arial"/>
          <w:i/>
        </w:rPr>
        <w:t>Modernizacja Zakładu Gospodarki Odpadami w Wardyniu Górnym poprzez doposażenie instalacji sortowania odpadów komunalnych</w:t>
      </w:r>
      <w:r w:rsidRPr="00135D88">
        <w:rPr>
          <w:rFonts w:ascii="Arial" w:hAnsi="Arial" w:cs="Arial"/>
        </w:rPr>
        <w:t xml:space="preserve"> realizowane będą na działce o nr ewidencyjnym 117/3 o powierzchni całkowitej 6,48 ha.</w:t>
      </w:r>
    </w:p>
    <w:p w:rsidR="004E37E6" w:rsidRPr="00135D88" w:rsidRDefault="004E37E6" w:rsidP="00135D88">
      <w:pPr>
        <w:spacing w:before="120" w:after="120"/>
        <w:jc w:val="both"/>
        <w:rPr>
          <w:rFonts w:ascii="Arial" w:hAnsi="Arial" w:cs="Arial"/>
          <w:highlight w:val="yellow"/>
        </w:rPr>
      </w:pPr>
      <w:r w:rsidRPr="00135D88">
        <w:rPr>
          <w:rFonts w:ascii="Arial" w:hAnsi="Arial" w:cs="Arial"/>
        </w:rPr>
        <w:t>Przy lokalizowaniu obiektów budowlanych sieci i instalacji należy uwzględnić, bezkolizyjność układu komunikacyjnego, strefy największego obciążenia ruchem pojazdów, strefy obciążenia hałasem oraz warunki gruntowe i hydrogeologiczne.</w:t>
      </w:r>
    </w:p>
    <w:p w:rsidR="004E37E6" w:rsidRPr="00135D88" w:rsidRDefault="004E37E6" w:rsidP="00135D88">
      <w:pPr>
        <w:autoSpaceDE w:val="0"/>
        <w:autoSpaceDN w:val="0"/>
        <w:adjustRightInd w:val="0"/>
        <w:spacing w:before="120" w:after="120"/>
        <w:jc w:val="both"/>
        <w:rPr>
          <w:rFonts w:ascii="Arial" w:hAnsi="Arial" w:cs="Arial"/>
        </w:rPr>
      </w:pPr>
      <w:r w:rsidRPr="00135D88">
        <w:rPr>
          <w:rFonts w:ascii="Arial" w:hAnsi="Arial" w:cs="Arial"/>
        </w:rPr>
        <w:t>Dotychczas na teren Zakładu Gospodarki Odpadami w Wardyniu Górnym trafiały zmieszane odpady komunalne – kierowane bezpośrednio na kwaterę składowania, odpady przeznaczone do kompostowania (odpady zielone oraz osady ściekowe) oraz odpady surowcowe (sortowanie odpadów zebranych selektywnie) poddawane sortowaniu na zakładowej instalacji.</w:t>
      </w:r>
    </w:p>
    <w:p w:rsidR="004E37E6" w:rsidRPr="00135D88" w:rsidRDefault="004E37E6" w:rsidP="00135D88">
      <w:pPr>
        <w:autoSpaceDE w:val="0"/>
        <w:autoSpaceDN w:val="0"/>
        <w:adjustRightInd w:val="0"/>
        <w:spacing w:before="120" w:after="120"/>
        <w:jc w:val="both"/>
        <w:rPr>
          <w:rFonts w:ascii="Arial" w:hAnsi="Arial" w:cs="Arial"/>
          <w:highlight w:val="yellow"/>
        </w:rPr>
      </w:pPr>
      <w:r w:rsidRPr="00135D88">
        <w:rPr>
          <w:rFonts w:ascii="Arial" w:hAnsi="Arial" w:cs="Arial"/>
        </w:rPr>
        <w:t xml:space="preserve">Po przeprowadzeniu modernizacji Zakładu zmieszane odpady komunalne trafią do nowoprojektowanej linii sortowania, która pozwoli na wyodrębnienie ze strumienia odpadów zmieszanych odpadów o charakterze surowcowym, frakcji organicznej oraz odpadów balastowych trafiających na zakładowe składowisko odpadów innych niż niebezpieczne i obojętne. </w:t>
      </w:r>
    </w:p>
    <w:p w:rsidR="004E37E6" w:rsidRPr="00135D88" w:rsidRDefault="004E37E6" w:rsidP="00135D88">
      <w:pPr>
        <w:autoSpaceDE w:val="0"/>
        <w:autoSpaceDN w:val="0"/>
        <w:adjustRightInd w:val="0"/>
        <w:spacing w:before="120" w:after="120"/>
        <w:jc w:val="both"/>
        <w:rPr>
          <w:rFonts w:ascii="Arial" w:hAnsi="Arial" w:cs="Arial"/>
        </w:rPr>
      </w:pPr>
      <w:r w:rsidRPr="00135D88">
        <w:rPr>
          <w:rFonts w:ascii="Arial" w:hAnsi="Arial" w:cs="Arial"/>
        </w:rPr>
        <w:t>Zaprojektowana i wykonana linia do sortowania odpadów zmieszanych wraz ze strefą przyjęć odpadów pod zadaszeniem musi zapewniać możliwość zagospodarowania, co najmniej 25 000Mg odpadów w ciągu roku przez okres, co najmniej 25 lat.</w:t>
      </w:r>
    </w:p>
    <w:p w:rsidR="004E37E6" w:rsidRPr="00135D88" w:rsidRDefault="004E37E6" w:rsidP="00135D88">
      <w:pPr>
        <w:autoSpaceDE w:val="0"/>
        <w:autoSpaceDN w:val="0"/>
        <w:adjustRightInd w:val="0"/>
        <w:jc w:val="both"/>
        <w:rPr>
          <w:rFonts w:ascii="Arial" w:hAnsi="Arial" w:cs="Arial"/>
        </w:rPr>
      </w:pPr>
      <w:r w:rsidRPr="00135D88">
        <w:rPr>
          <w:rFonts w:ascii="Arial" w:hAnsi="Arial" w:cs="Arial"/>
        </w:rPr>
        <w:t>Zamawiający wymaga, aby:</w:t>
      </w:r>
    </w:p>
    <w:p w:rsidR="004E37E6" w:rsidRPr="00135D88" w:rsidRDefault="004E37E6" w:rsidP="00135D88">
      <w:pPr>
        <w:numPr>
          <w:ilvl w:val="0"/>
          <w:numId w:val="2"/>
        </w:numPr>
        <w:autoSpaceDE w:val="0"/>
        <w:autoSpaceDN w:val="0"/>
        <w:adjustRightInd w:val="0"/>
        <w:spacing w:after="0"/>
        <w:jc w:val="both"/>
        <w:rPr>
          <w:rFonts w:ascii="Arial" w:hAnsi="Arial" w:cs="Arial"/>
        </w:rPr>
      </w:pPr>
      <w:r w:rsidRPr="00135D88">
        <w:rPr>
          <w:rFonts w:ascii="Arial" w:hAnsi="Arial" w:cs="Arial"/>
        </w:rPr>
        <w:t>elementy konstrukcyjne oraz obiekty inżynierskie miały zapewnioną trwałość nie mniejszą niż 50 lat,</w:t>
      </w:r>
    </w:p>
    <w:p w:rsidR="004E37E6" w:rsidRPr="00135D88" w:rsidRDefault="004E37E6" w:rsidP="00135D88">
      <w:pPr>
        <w:numPr>
          <w:ilvl w:val="0"/>
          <w:numId w:val="2"/>
        </w:numPr>
        <w:autoSpaceDE w:val="0"/>
        <w:autoSpaceDN w:val="0"/>
        <w:adjustRightInd w:val="0"/>
        <w:spacing w:after="0"/>
        <w:jc w:val="both"/>
        <w:rPr>
          <w:rFonts w:ascii="Arial" w:hAnsi="Arial" w:cs="Arial"/>
        </w:rPr>
      </w:pPr>
      <w:r w:rsidRPr="00135D88">
        <w:rPr>
          <w:rFonts w:ascii="Arial" w:hAnsi="Arial" w:cs="Arial"/>
        </w:rPr>
        <w:t>sieci uzbrojenia terenu, sieci technologiczne i instalacje w zakresie orurowania zapewniały Użytkowanie w okresie nie krótszym niż 40 lat,</w:t>
      </w:r>
    </w:p>
    <w:p w:rsidR="004E37E6" w:rsidRPr="00135D88" w:rsidRDefault="004E37E6" w:rsidP="00135D88">
      <w:pPr>
        <w:numPr>
          <w:ilvl w:val="0"/>
          <w:numId w:val="2"/>
        </w:numPr>
        <w:autoSpaceDE w:val="0"/>
        <w:autoSpaceDN w:val="0"/>
        <w:adjustRightInd w:val="0"/>
        <w:spacing w:after="120"/>
        <w:ind w:left="714" w:hanging="357"/>
        <w:jc w:val="both"/>
        <w:rPr>
          <w:rFonts w:ascii="Arial" w:hAnsi="Arial" w:cs="Arial"/>
        </w:rPr>
      </w:pPr>
      <w:r w:rsidRPr="00135D88">
        <w:rPr>
          <w:rFonts w:ascii="Arial" w:hAnsi="Arial" w:cs="Arial"/>
        </w:rPr>
        <w:t>urządzenia technologiczne zapewniały Użytkowanie w okresie nie krótszym niż 25 lat.</w:t>
      </w:r>
    </w:p>
    <w:p w:rsidR="004E37E6" w:rsidRPr="00135D88" w:rsidRDefault="004E37E6" w:rsidP="00135D88">
      <w:pPr>
        <w:autoSpaceDE w:val="0"/>
        <w:autoSpaceDN w:val="0"/>
        <w:adjustRightInd w:val="0"/>
        <w:jc w:val="both"/>
        <w:rPr>
          <w:rFonts w:ascii="Arial" w:hAnsi="Arial" w:cs="Arial"/>
        </w:rPr>
      </w:pPr>
      <w:r w:rsidRPr="00135D88">
        <w:rPr>
          <w:rFonts w:ascii="Arial" w:hAnsi="Arial" w:cs="Arial"/>
        </w:rPr>
        <w:t>W ramach przedsięwzięcia Zamawiający wymaga, co najmniej zaprojektowania i wykonania następujących obiektów technologicznych, spełniających wymagania BAT (Najlepszej Dostępnej Techniki), wraz z instalacjami infrastruktury technicznej:</w:t>
      </w:r>
    </w:p>
    <w:p w:rsidR="004E37E6" w:rsidRPr="00135D88" w:rsidRDefault="004E37E6" w:rsidP="00135D88">
      <w:pPr>
        <w:numPr>
          <w:ilvl w:val="0"/>
          <w:numId w:val="4"/>
        </w:numPr>
        <w:autoSpaceDE w:val="0"/>
        <w:autoSpaceDN w:val="0"/>
        <w:adjustRightInd w:val="0"/>
        <w:spacing w:after="0"/>
        <w:jc w:val="both"/>
        <w:rPr>
          <w:rFonts w:ascii="Arial" w:hAnsi="Arial" w:cs="Arial"/>
        </w:rPr>
      </w:pPr>
      <w:r w:rsidRPr="00135D88">
        <w:rPr>
          <w:rFonts w:ascii="Arial" w:hAnsi="Arial" w:cs="Arial"/>
        </w:rPr>
        <w:t>Budowa linii segregacji mechanicznej zmieszanych odpadów komunalnych o zdolności przerobowej co najmniej 25 000 Mg/rok przy pracy na 2 zmiany, wraz z dostawą wyposażenia technologicznego;</w:t>
      </w:r>
    </w:p>
    <w:p w:rsidR="004E37E6" w:rsidRPr="00135D88" w:rsidRDefault="004E37E6" w:rsidP="00135D88">
      <w:pPr>
        <w:numPr>
          <w:ilvl w:val="0"/>
          <w:numId w:val="3"/>
        </w:numPr>
        <w:autoSpaceDE w:val="0"/>
        <w:autoSpaceDN w:val="0"/>
        <w:adjustRightInd w:val="0"/>
        <w:spacing w:after="360"/>
        <w:ind w:left="714" w:hanging="357"/>
        <w:jc w:val="both"/>
        <w:rPr>
          <w:rFonts w:ascii="Arial" w:hAnsi="Arial" w:cs="Arial"/>
        </w:rPr>
      </w:pPr>
      <w:r w:rsidRPr="00135D88">
        <w:rPr>
          <w:rFonts w:ascii="Arial" w:hAnsi="Arial" w:cs="Arial"/>
        </w:rPr>
        <w:t>Budowa zadaszonej wiaty strefy przyjęć zmieszanych odpadów komunalnych z wydzielonym miejscem magazynowym odpadów (ograniczonej murem oporowym) oraz z dostawą wyposażenia technologicznego.</w:t>
      </w:r>
    </w:p>
    <w:p w:rsidR="004E37E6" w:rsidRPr="00135D88" w:rsidRDefault="004E37E6" w:rsidP="00135D88">
      <w:pPr>
        <w:autoSpaceDE w:val="0"/>
        <w:autoSpaceDN w:val="0"/>
        <w:adjustRightInd w:val="0"/>
        <w:spacing w:after="240"/>
        <w:jc w:val="both"/>
        <w:rPr>
          <w:rFonts w:ascii="Arial" w:hAnsi="Arial" w:cs="Arial"/>
          <w:b/>
          <w:sz w:val="28"/>
        </w:rPr>
      </w:pPr>
      <w:r w:rsidRPr="00135D88">
        <w:rPr>
          <w:rFonts w:ascii="Arial" w:hAnsi="Arial" w:cs="Arial"/>
          <w:b/>
          <w:sz w:val="28"/>
        </w:rPr>
        <w:t>CHARAKTERYSTYKA PRZEDSIĘWZIĘCIA</w:t>
      </w:r>
    </w:p>
    <w:p w:rsidR="004E37E6" w:rsidRPr="00135D88" w:rsidRDefault="004E37E6" w:rsidP="00135D88">
      <w:pPr>
        <w:spacing w:after="120"/>
        <w:rPr>
          <w:rFonts w:ascii="Arial" w:hAnsi="Arial" w:cs="Arial"/>
          <w:b/>
          <w:sz w:val="24"/>
        </w:rPr>
      </w:pPr>
      <w:r w:rsidRPr="00135D88">
        <w:rPr>
          <w:rFonts w:ascii="Arial" w:hAnsi="Arial" w:cs="Arial"/>
          <w:b/>
          <w:sz w:val="24"/>
        </w:rPr>
        <w:t>Wiata strefy przyjęć zmieszanych odpadów komunalnych</w:t>
      </w:r>
    </w:p>
    <w:p w:rsidR="004E37E6" w:rsidRPr="00135D88" w:rsidRDefault="004E37E6" w:rsidP="00135D88">
      <w:pPr>
        <w:spacing w:after="120"/>
        <w:jc w:val="both"/>
        <w:rPr>
          <w:rFonts w:ascii="Arial" w:hAnsi="Arial" w:cs="Arial"/>
          <w:color w:val="000000"/>
        </w:rPr>
      </w:pPr>
      <w:r w:rsidRPr="00135D88">
        <w:rPr>
          <w:rFonts w:ascii="Arial" w:hAnsi="Arial" w:cs="Arial"/>
          <w:color w:val="000000"/>
          <w:lang/>
        </w:rPr>
        <w:t xml:space="preserve">Strefa przyjęć zmieszanych odpadów komunalnych </w:t>
      </w:r>
      <w:r w:rsidRPr="00135D88">
        <w:rPr>
          <w:rFonts w:ascii="Arial" w:hAnsi="Arial" w:cs="Arial"/>
          <w:color w:val="000000"/>
          <w:spacing w:val="-1"/>
        </w:rPr>
        <w:t xml:space="preserve">winna </w:t>
      </w:r>
      <w:r w:rsidRPr="00135D88">
        <w:rPr>
          <w:rFonts w:ascii="Arial" w:hAnsi="Arial" w:cs="Arial"/>
          <w:color w:val="000000"/>
        </w:rPr>
        <w:t xml:space="preserve">zostać zlokalizowana pod wiatą o minimalnych wymiarach (dł. x szer.) </w:t>
      </w:r>
      <w:del w:id="0" w:author="mgardo" w:date="2012-12-21T10:20:00Z">
        <w:r w:rsidRPr="00135D88" w:rsidDel="00D563CA">
          <w:rPr>
            <w:rFonts w:ascii="Arial" w:hAnsi="Arial" w:cs="Arial"/>
            <w:color w:val="000000"/>
          </w:rPr>
          <w:delText>32,0</w:delText>
        </w:r>
      </w:del>
      <w:ins w:id="1" w:author="mgardo" w:date="2012-12-21T10:20:00Z">
        <w:r w:rsidR="00D563CA">
          <w:rPr>
            <w:rFonts w:ascii="Arial" w:hAnsi="Arial" w:cs="Arial"/>
            <w:color w:val="000000"/>
          </w:rPr>
          <w:t>11,0</w:t>
        </w:r>
      </w:ins>
      <w:r w:rsidRPr="00135D88">
        <w:rPr>
          <w:rFonts w:ascii="Arial" w:hAnsi="Arial" w:cs="Arial"/>
          <w:color w:val="000000"/>
        </w:rPr>
        <w:t xml:space="preserve"> m x </w:t>
      </w:r>
      <w:del w:id="2" w:author="mgardo" w:date="2012-12-21T10:20:00Z">
        <w:r w:rsidRPr="00135D88" w:rsidDel="00D563CA">
          <w:rPr>
            <w:rFonts w:ascii="Arial" w:hAnsi="Arial" w:cs="Arial"/>
            <w:color w:val="000000"/>
          </w:rPr>
          <w:delText>12,2</w:delText>
        </w:r>
        <w:r w:rsidR="00135D88" w:rsidDel="00D563CA">
          <w:rPr>
            <w:rFonts w:ascii="Arial" w:hAnsi="Arial" w:cs="Arial"/>
            <w:color w:val="000000"/>
          </w:rPr>
          <w:delText>,0</w:delText>
        </w:r>
      </w:del>
      <w:ins w:id="3" w:author="mgardo" w:date="2012-12-21T10:20:00Z">
        <w:r w:rsidR="00D563CA">
          <w:rPr>
            <w:rFonts w:ascii="Arial" w:hAnsi="Arial" w:cs="Arial"/>
            <w:color w:val="000000"/>
          </w:rPr>
          <w:t>10,5</w:t>
        </w:r>
      </w:ins>
      <w:r w:rsidR="00135D88">
        <w:rPr>
          <w:rFonts w:ascii="Arial" w:hAnsi="Arial" w:cs="Arial"/>
          <w:color w:val="000000"/>
        </w:rPr>
        <w:t xml:space="preserve"> i wysokości czynnej </w:t>
      </w:r>
      <w:r w:rsidRPr="00135D88">
        <w:rPr>
          <w:rFonts w:ascii="Arial" w:hAnsi="Arial" w:cs="Arial"/>
          <w:color w:val="000000"/>
        </w:rPr>
        <w:t>min. 8 m.</w:t>
      </w:r>
    </w:p>
    <w:p w:rsidR="004E37E6" w:rsidRPr="00135D88" w:rsidRDefault="004E37E6" w:rsidP="00135D88">
      <w:pPr>
        <w:spacing w:after="120"/>
        <w:jc w:val="both"/>
        <w:rPr>
          <w:rFonts w:ascii="Arial" w:hAnsi="Arial" w:cs="Arial"/>
          <w:color w:val="000000"/>
        </w:rPr>
      </w:pPr>
      <w:r w:rsidRPr="00135D88">
        <w:rPr>
          <w:rFonts w:ascii="Arial" w:hAnsi="Arial" w:cs="Arial"/>
          <w:iCs/>
          <w:color w:val="000000"/>
        </w:rPr>
        <w:t>Wiata powinna zostać wykonana w konstrukcji stalowej</w:t>
      </w:r>
      <w:ins w:id="4" w:author="mgardo" w:date="2012-12-21T10:21:00Z">
        <w:r w:rsidR="00D563CA">
          <w:rPr>
            <w:rFonts w:ascii="Arial" w:hAnsi="Arial" w:cs="Arial"/>
            <w:iCs/>
            <w:color w:val="000000"/>
          </w:rPr>
          <w:t xml:space="preserve"> osadzonej na konstrukcji żelbetowej</w:t>
        </w:r>
      </w:ins>
      <w:r w:rsidRPr="00135D88">
        <w:rPr>
          <w:rFonts w:ascii="Arial" w:hAnsi="Arial" w:cs="Arial"/>
          <w:bCs/>
          <w:color w:val="000000"/>
        </w:rPr>
        <w:t>.</w:t>
      </w:r>
      <w:r w:rsidRPr="00135D88">
        <w:rPr>
          <w:rFonts w:ascii="Arial" w:hAnsi="Arial" w:cs="Arial"/>
          <w:color w:val="000000"/>
        </w:rPr>
        <w:t xml:space="preserve"> </w:t>
      </w:r>
      <w:r w:rsidRPr="00135D88">
        <w:rPr>
          <w:rFonts w:ascii="Arial" w:hAnsi="Arial" w:cs="Arial"/>
          <w:iCs/>
          <w:color w:val="000000"/>
        </w:rPr>
        <w:t>Słupy nośne wiaty winny zostać zlokalizowane po obwodzie zadaszenia. Słupy powinny zostać ustabilizowane w gruncie poprzez przytwierdzenie do fundamentów żelbetowych w formie stóp fundamentowych</w:t>
      </w:r>
      <w:ins w:id="5" w:author="mgardo" w:date="2012-12-21T10:21:00Z">
        <w:r w:rsidR="00D563CA">
          <w:rPr>
            <w:rFonts w:ascii="Arial" w:hAnsi="Arial" w:cs="Arial"/>
            <w:iCs/>
            <w:color w:val="000000"/>
          </w:rPr>
          <w:t xml:space="preserve"> lub zakotwione w konstrukcji żelbetowej muru oporowego</w:t>
        </w:r>
      </w:ins>
      <w:r w:rsidRPr="00135D88">
        <w:rPr>
          <w:rFonts w:ascii="Arial" w:hAnsi="Arial" w:cs="Arial"/>
          <w:iCs/>
          <w:color w:val="000000"/>
        </w:rPr>
        <w:t>.</w:t>
      </w:r>
      <w:r w:rsidRPr="00135D88">
        <w:rPr>
          <w:rFonts w:ascii="Arial" w:hAnsi="Arial" w:cs="Arial"/>
          <w:color w:val="000000"/>
          <w:spacing w:val="-1"/>
        </w:rPr>
        <w:t xml:space="preserve"> </w:t>
      </w:r>
      <w:r w:rsidRPr="00135D88">
        <w:rPr>
          <w:rFonts w:ascii="Arial" w:hAnsi="Arial" w:cs="Arial"/>
          <w:color w:val="000000"/>
        </w:rPr>
        <w:t>Zamawiający wymaga, aby wiata sortowni posadowiona była na stabilnym podłożu zapobiegającym osiadaniu zgodnie z Polską Normą PN-B-06050:1999. Sposób i rozwiązanie techniczne posadowienia należy określić w projekcie budowlanym. Zamawiający wymaga, aby wszystkie słupy nośne były zabezpieczone przed uszkodzeniem przez wjeżdżające pojazdy i poruszające się urządzenia technologiczne (ładowarki kołowe, pojazdy transportujące odpady do strefy przyjęć) poprzez trwałe posadowienie stalowych odbojnic. Wiata winna zostać wyposażona w instalację elektryczną trójfazową - gniazda trójfazowe zamontowane na słupach nośnych wiaty</w:t>
      </w:r>
      <w:ins w:id="6" w:author="mgardo" w:date="2012-12-21T10:22:00Z">
        <w:r w:rsidR="00D563CA">
          <w:rPr>
            <w:rFonts w:ascii="Arial" w:hAnsi="Arial" w:cs="Arial"/>
            <w:color w:val="000000"/>
          </w:rPr>
          <w:t xml:space="preserve"> lub na ścianie żelbetowej muru oporowego</w:t>
        </w:r>
      </w:ins>
      <w:r w:rsidRPr="00135D88">
        <w:rPr>
          <w:rFonts w:ascii="Arial" w:hAnsi="Arial" w:cs="Arial"/>
          <w:color w:val="000000"/>
        </w:rPr>
        <w:t>.</w:t>
      </w:r>
    </w:p>
    <w:p w:rsidR="004E37E6" w:rsidRPr="00135D88" w:rsidRDefault="004E37E6" w:rsidP="00135D88">
      <w:pPr>
        <w:spacing w:after="120"/>
        <w:jc w:val="both"/>
        <w:rPr>
          <w:rFonts w:ascii="Arial" w:hAnsi="Arial" w:cs="Arial"/>
          <w:color w:val="000000"/>
        </w:rPr>
      </w:pPr>
      <w:r w:rsidRPr="00135D88">
        <w:rPr>
          <w:rFonts w:ascii="Arial" w:hAnsi="Arial" w:cs="Arial"/>
          <w:color w:val="000000"/>
        </w:rPr>
        <w:t>Dach wiaty strefy przyjęć winien być dwuspadowy</w:t>
      </w:r>
      <w:ins w:id="7" w:author="mgardo" w:date="2012-12-21T10:23:00Z">
        <w:r w:rsidR="00D563CA">
          <w:rPr>
            <w:rFonts w:ascii="Arial" w:hAnsi="Arial" w:cs="Arial"/>
            <w:color w:val="000000"/>
          </w:rPr>
          <w:t xml:space="preserve"> lub jednospadowy</w:t>
        </w:r>
      </w:ins>
      <w:r w:rsidRPr="00135D88">
        <w:rPr>
          <w:rFonts w:ascii="Arial" w:hAnsi="Arial" w:cs="Arial"/>
          <w:color w:val="000000"/>
        </w:rPr>
        <w:t xml:space="preserve"> wyposażony w </w:t>
      </w:r>
      <w:proofErr w:type="spellStart"/>
      <w:r w:rsidRPr="00135D88">
        <w:rPr>
          <w:rFonts w:ascii="Arial" w:hAnsi="Arial" w:cs="Arial"/>
          <w:color w:val="000000"/>
        </w:rPr>
        <w:t>orynnowanie</w:t>
      </w:r>
      <w:proofErr w:type="spellEnd"/>
      <w:r w:rsidRPr="00135D88">
        <w:rPr>
          <w:rFonts w:ascii="Arial" w:hAnsi="Arial" w:cs="Arial"/>
          <w:color w:val="000000"/>
        </w:rPr>
        <w:t xml:space="preserve"> umożliwiające odbiór i odprowadzenie wód opadowych z dachu za pomocą systemu zakładowej kanalizacji do zbiornika na wody opadowe – Ob. nr 7. Wody opadowe zbierane z dachu wiaty strefy przyjęć nie wymagają podczyszczania w separatorze węglowodorów.</w:t>
      </w:r>
    </w:p>
    <w:p w:rsidR="004E37E6" w:rsidRPr="00135D88" w:rsidRDefault="004E37E6" w:rsidP="00135D88">
      <w:pPr>
        <w:spacing w:after="120"/>
        <w:jc w:val="both"/>
        <w:rPr>
          <w:rFonts w:ascii="Arial" w:hAnsi="Arial" w:cs="Arial"/>
          <w:color w:val="000000"/>
        </w:rPr>
      </w:pPr>
      <w:r w:rsidRPr="00135D88">
        <w:rPr>
          <w:rFonts w:ascii="Arial" w:hAnsi="Arial" w:cs="Arial"/>
          <w:color w:val="000000"/>
        </w:rPr>
        <w:t>Wiata winna zostać wyposażona także w instalację oświetleniową.</w:t>
      </w:r>
    </w:p>
    <w:p w:rsidR="004E37E6" w:rsidRPr="00135D88" w:rsidRDefault="004E37E6" w:rsidP="00135D88">
      <w:pPr>
        <w:spacing w:after="360"/>
        <w:jc w:val="both"/>
        <w:rPr>
          <w:rFonts w:ascii="Arial" w:hAnsi="Arial" w:cs="Arial"/>
          <w:color w:val="000000"/>
        </w:rPr>
      </w:pPr>
      <w:r w:rsidRPr="00135D88">
        <w:rPr>
          <w:rFonts w:ascii="Arial" w:hAnsi="Arial" w:cs="Arial"/>
          <w:color w:val="000000"/>
        </w:rPr>
        <w:t>Wiata strefy przyjęć zmieszanych odpadów komunalnych na planie koncepcji zagospodarowania</w:t>
      </w:r>
      <w:r w:rsidR="00135D88" w:rsidRPr="00135D88">
        <w:rPr>
          <w:rFonts w:ascii="Arial" w:hAnsi="Arial" w:cs="Arial"/>
          <w:color w:val="000000"/>
        </w:rPr>
        <w:t xml:space="preserve"> terenu.</w:t>
      </w:r>
    </w:p>
    <w:p w:rsidR="004E37E6" w:rsidRPr="00135D88" w:rsidRDefault="004E37E6" w:rsidP="00135D88">
      <w:pPr>
        <w:spacing w:after="120"/>
        <w:rPr>
          <w:rFonts w:ascii="Arial" w:hAnsi="Arial" w:cs="Arial"/>
          <w:b/>
          <w:sz w:val="24"/>
        </w:rPr>
      </w:pPr>
      <w:bookmarkStart w:id="8" w:name="_Toc307127920"/>
      <w:r w:rsidRPr="00135D88">
        <w:rPr>
          <w:rFonts w:ascii="Arial" w:hAnsi="Arial" w:cs="Arial"/>
          <w:b/>
          <w:sz w:val="24"/>
        </w:rPr>
        <w:t>Plac wiaty strefy przyjęć zmieszanych odpadów komunalnych</w:t>
      </w:r>
      <w:bookmarkEnd w:id="8"/>
    </w:p>
    <w:p w:rsidR="004E37E6" w:rsidRPr="00135D88" w:rsidRDefault="004E37E6" w:rsidP="00135D88">
      <w:pPr>
        <w:spacing w:after="120"/>
        <w:jc w:val="both"/>
        <w:rPr>
          <w:rFonts w:ascii="Arial" w:hAnsi="Arial" w:cs="Arial"/>
          <w:color w:val="000000"/>
        </w:rPr>
      </w:pPr>
      <w:r w:rsidRPr="00135D88">
        <w:rPr>
          <w:rFonts w:ascii="Arial" w:hAnsi="Arial" w:cs="Arial"/>
          <w:color w:val="000000"/>
        </w:rPr>
        <w:t xml:space="preserve">Plac strefy przyjęć winien być wykonany w klasie wytrzymałościowej, umożliwiającej ruch sprzętu ciężkiego (samochody ciężarowe, ładowarka kołowa, wózek widłowy). Orientacyjna nośność posadzki 50 </w:t>
      </w:r>
      <w:proofErr w:type="spellStart"/>
      <w:r w:rsidRPr="00135D88">
        <w:rPr>
          <w:rFonts w:ascii="Arial" w:hAnsi="Arial" w:cs="Arial"/>
          <w:color w:val="000000"/>
        </w:rPr>
        <w:t>kN</w:t>
      </w:r>
      <w:proofErr w:type="spellEnd"/>
      <w:r w:rsidRPr="00135D88">
        <w:rPr>
          <w:rFonts w:ascii="Arial" w:hAnsi="Arial" w:cs="Arial"/>
          <w:color w:val="000000"/>
        </w:rPr>
        <w:t xml:space="preserve">/m2. Powierzchnia placu powinna być </w:t>
      </w:r>
      <w:proofErr w:type="spellStart"/>
      <w:r w:rsidRPr="00135D88">
        <w:rPr>
          <w:rFonts w:ascii="Arial" w:hAnsi="Arial" w:cs="Arial"/>
          <w:color w:val="000000"/>
        </w:rPr>
        <w:t>łatwozmywalna</w:t>
      </w:r>
      <w:proofErr w:type="spellEnd"/>
      <w:r w:rsidRPr="00135D88">
        <w:rPr>
          <w:rFonts w:ascii="Arial" w:hAnsi="Arial" w:cs="Arial"/>
          <w:color w:val="000000"/>
        </w:rPr>
        <w:t xml:space="preserve">, antypoślizgowa, trudnościeralna i odporna na obciążenia typu udarowego oraz mrozoodporna. </w:t>
      </w:r>
    </w:p>
    <w:p w:rsidR="004E37E6" w:rsidRPr="00135D88" w:rsidRDefault="004E37E6" w:rsidP="00135D88">
      <w:pPr>
        <w:spacing w:after="120"/>
        <w:jc w:val="both"/>
        <w:rPr>
          <w:rFonts w:ascii="Arial" w:hAnsi="Arial" w:cs="Arial"/>
          <w:color w:val="000000"/>
        </w:rPr>
      </w:pPr>
      <w:r w:rsidRPr="00135D88">
        <w:rPr>
          <w:rFonts w:ascii="Arial" w:hAnsi="Arial" w:cs="Arial"/>
          <w:color w:val="000000"/>
        </w:rPr>
        <w:t xml:space="preserve">Plac strefy przyjęć winien być odwodniony do kanalizacji technologicznej, zapewniającej odprowadzenie ścieków do projektowanego zbiornika na ścieki technologiczne poprzez ciągi odwodnienia liniowego. Posadzkę zaprojektować należy ze spadkami poprzecznymi i podłużnymi w kierunku do elementów odwodnienia. </w:t>
      </w:r>
    </w:p>
    <w:p w:rsidR="004E37E6" w:rsidRPr="00135D88" w:rsidRDefault="004E37E6" w:rsidP="00135D88">
      <w:pPr>
        <w:spacing w:after="120"/>
        <w:jc w:val="both"/>
        <w:rPr>
          <w:rFonts w:ascii="Arial" w:hAnsi="Arial" w:cs="Arial"/>
          <w:color w:val="000000"/>
        </w:rPr>
      </w:pPr>
      <w:r w:rsidRPr="00135D88">
        <w:rPr>
          <w:rFonts w:ascii="Arial" w:hAnsi="Arial" w:cs="Arial"/>
          <w:color w:val="000000"/>
        </w:rPr>
        <w:t xml:space="preserve">Posadzka wiaty winna zostać wykonana w klasie wytrzymałościowej, zapewniającej możliwość montowania bezpośrednio na niej urządzeń technologicznych, bez konieczności dodatkowego fundamentowania oraz dostosowana do ruchu sprzętu ciężkiego (samochody ciężarowe, ładowarki kołowe, wózki widłowe). Orientacyjna nośność posadzki 50 </w:t>
      </w:r>
      <w:proofErr w:type="spellStart"/>
      <w:r w:rsidRPr="00135D88">
        <w:rPr>
          <w:rFonts w:ascii="Arial" w:hAnsi="Arial" w:cs="Arial"/>
          <w:color w:val="000000"/>
        </w:rPr>
        <w:t>kN</w:t>
      </w:r>
      <w:proofErr w:type="spellEnd"/>
      <w:r w:rsidRPr="00135D88">
        <w:rPr>
          <w:rFonts w:ascii="Arial" w:hAnsi="Arial" w:cs="Arial"/>
          <w:color w:val="000000"/>
        </w:rPr>
        <w:t xml:space="preserve">/m2 </w:t>
      </w:r>
    </w:p>
    <w:p w:rsidR="004E37E6" w:rsidRPr="00135D88" w:rsidRDefault="004E37E6" w:rsidP="00135D88">
      <w:pPr>
        <w:spacing w:after="120"/>
        <w:jc w:val="both"/>
        <w:rPr>
          <w:rFonts w:ascii="Arial" w:hAnsi="Arial" w:cs="Arial"/>
          <w:color w:val="000000"/>
        </w:rPr>
      </w:pPr>
      <w:r w:rsidRPr="00135D88">
        <w:rPr>
          <w:rFonts w:ascii="Arial" w:hAnsi="Arial" w:cs="Arial"/>
          <w:color w:val="000000"/>
        </w:rPr>
        <w:t xml:space="preserve">Ponadto należy przewidzieć żelbetowy kanał pod taśmociąg załadowczy odpadów. </w:t>
      </w:r>
      <w:bookmarkStart w:id="9" w:name="_Toc188089817"/>
      <w:bookmarkStart w:id="10" w:name="_Toc188114060"/>
      <w:bookmarkStart w:id="11" w:name="_Toc188116021"/>
      <w:r w:rsidRPr="00135D88">
        <w:rPr>
          <w:rFonts w:ascii="Arial" w:hAnsi="Arial" w:cs="Arial"/>
          <w:color w:val="000000"/>
        </w:rPr>
        <w:t>Przestrzeń między burtami przenośnika znajdującego się w kanale (również w przypadku</w:t>
      </w:r>
      <w:bookmarkEnd w:id="9"/>
      <w:r w:rsidRPr="00135D88">
        <w:rPr>
          <w:rFonts w:ascii="Arial" w:hAnsi="Arial" w:cs="Arial"/>
          <w:color w:val="000000"/>
        </w:rPr>
        <w:t xml:space="preserve"> przenośnika wznoszącego) a ścianami kanału, ze względów bezpieczeństwa będzie przykryta równo z posadzką hali (dla konstrukcji z blach i profili stalowych, po których może przejeżdżać ładowarka kołowa należy zapewnić wytrzymałość na obciążenie od kół ładowarki minimum 5 Mg na jedno koło).</w:t>
      </w:r>
      <w:bookmarkEnd w:id="10"/>
      <w:bookmarkEnd w:id="11"/>
      <w:r w:rsidRPr="00135D88">
        <w:rPr>
          <w:rFonts w:ascii="Arial" w:hAnsi="Arial" w:cs="Arial"/>
          <w:color w:val="000000"/>
        </w:rPr>
        <w:t xml:space="preserve"> Przykrycie kanału wyposażone będzie we właz rewizyjny z drabinką. Szacunkowe wymiary kanału zgodnie z rysunkiem w rzucie załączonym do Części informacyjnej Rozdział B. 3.3.</w:t>
      </w:r>
    </w:p>
    <w:p w:rsidR="004E37E6" w:rsidRPr="00135D88" w:rsidRDefault="004E37E6" w:rsidP="00135D88">
      <w:pPr>
        <w:spacing w:after="120"/>
        <w:jc w:val="both"/>
        <w:rPr>
          <w:rFonts w:ascii="Arial" w:hAnsi="Arial" w:cs="Arial"/>
          <w:color w:val="000000"/>
        </w:rPr>
      </w:pPr>
      <w:r w:rsidRPr="00135D88">
        <w:rPr>
          <w:rFonts w:ascii="Arial" w:hAnsi="Arial" w:cs="Arial"/>
          <w:color w:val="000000"/>
        </w:rPr>
        <w:t xml:space="preserve">Ponadto posadzka wiaty powinna posiadać ciągi odwodnienia liniowego pozwalające na odprowadzenie ścieków z mycia posadzki oraz zabezpieczające przed nadmiernym zalewaniem posadzki przez ruch pojazdów w okresie intensywnych opadów. Posadzkę zaprojektować należy ze spadkami poprzecznymi i podłużnymi w kierunku do elementów odwodnienia. </w:t>
      </w:r>
    </w:p>
    <w:p w:rsidR="004E37E6" w:rsidRPr="00135D88" w:rsidRDefault="004E37E6" w:rsidP="00135D88">
      <w:pPr>
        <w:spacing w:after="360"/>
        <w:jc w:val="both"/>
        <w:rPr>
          <w:rFonts w:ascii="Arial" w:hAnsi="Arial" w:cs="Arial"/>
          <w:color w:val="000000"/>
        </w:rPr>
      </w:pPr>
      <w:r w:rsidRPr="00135D88">
        <w:rPr>
          <w:rFonts w:ascii="Arial" w:hAnsi="Arial" w:cs="Arial"/>
          <w:color w:val="000000"/>
        </w:rPr>
        <w:t>W strefie rozładunku i magazynowania odpadów przewiduje się ograniczające ten obszar ściany oporowe żelbetowe do wys. 3 m i wytrzymałości udarowej obliczonej na ewentualne uderzenie ładowarki o masie ok. 22 Mg, przy prędkości ok. 5 km/h.</w:t>
      </w:r>
    </w:p>
    <w:p w:rsidR="004E37E6" w:rsidRPr="00135D88" w:rsidRDefault="004E37E6" w:rsidP="00135D88">
      <w:pPr>
        <w:spacing w:after="120"/>
        <w:rPr>
          <w:rFonts w:ascii="Arial" w:hAnsi="Arial" w:cs="Arial"/>
          <w:b/>
          <w:sz w:val="24"/>
        </w:rPr>
      </w:pPr>
      <w:bookmarkStart w:id="12" w:name="_Toc307127921"/>
      <w:r w:rsidRPr="00135D88">
        <w:rPr>
          <w:rFonts w:ascii="Arial" w:hAnsi="Arial" w:cs="Arial"/>
          <w:b/>
          <w:sz w:val="24"/>
        </w:rPr>
        <w:t>Dostawa i montaż linii sortowania mechanicznego zmieszanych odpadów komunalnych</w:t>
      </w:r>
      <w:bookmarkEnd w:id="12"/>
    </w:p>
    <w:p w:rsidR="004E37E6" w:rsidRPr="00135D88" w:rsidRDefault="004E37E6" w:rsidP="00135D88">
      <w:pPr>
        <w:spacing w:after="120"/>
        <w:jc w:val="both"/>
        <w:rPr>
          <w:rFonts w:ascii="Arial" w:hAnsi="Arial" w:cs="Arial"/>
          <w:color w:val="000000"/>
        </w:rPr>
      </w:pPr>
      <w:r w:rsidRPr="00135D88">
        <w:rPr>
          <w:rFonts w:ascii="Arial" w:hAnsi="Arial" w:cs="Arial"/>
        </w:rPr>
        <w:t xml:space="preserve">Jedną z podstawowych funkcji ZGO w Wardyniu Górnym, po przeprowadzonej modernizacji, będzie wydzielanie ze strumienia odpadów komunalnych, dowożonych na teren Zakładu jako odpady „zmieszane", maksymalnej ilości składników organicznych (biologicznie rozkładalnych) i ich przekazanie do procesu kompostowania,. </w:t>
      </w:r>
      <w:r w:rsidRPr="00135D88">
        <w:rPr>
          <w:rFonts w:ascii="Arial" w:hAnsi="Arial" w:cs="Arial"/>
          <w:color w:val="000000"/>
        </w:rPr>
        <w:t>Równolegle będzie prowadzone wydzielanie z odpadów frakcji mineralnej kierowanej w pierwszej kolejności do odzysku na kwaterze składowania bądź do kompostowni odpadów (w sytuacji znacznego udziału substancji biodegradowalnych – zgodnie z wymogami prawa) oraz frakcji surowcowych, które można będzie poddać segregacji ręcznej na istniejącej linii sortowania.</w:t>
      </w:r>
    </w:p>
    <w:p w:rsidR="004E37E6" w:rsidRPr="00135D88" w:rsidRDefault="004E37E6" w:rsidP="00135D88">
      <w:pPr>
        <w:spacing w:after="120"/>
        <w:jc w:val="both"/>
        <w:rPr>
          <w:rFonts w:ascii="Arial" w:hAnsi="Arial" w:cs="Arial"/>
          <w:color w:val="000000"/>
        </w:rPr>
      </w:pPr>
      <w:r w:rsidRPr="00135D88">
        <w:rPr>
          <w:rFonts w:ascii="Arial" w:hAnsi="Arial" w:cs="Arial"/>
          <w:color w:val="000000"/>
        </w:rPr>
        <w:t xml:space="preserve">Projektowana linia sortowania mechanicznego zmieszanych odpadów komunalnych składa się z trzech segmentów, w związku z lokalizacją i </w:t>
      </w:r>
      <w:proofErr w:type="spellStart"/>
      <w:r w:rsidRPr="00135D88">
        <w:rPr>
          <w:rFonts w:ascii="Arial" w:hAnsi="Arial" w:cs="Arial"/>
          <w:color w:val="000000"/>
        </w:rPr>
        <w:t>funcją</w:t>
      </w:r>
      <w:proofErr w:type="spellEnd"/>
      <w:r w:rsidRPr="00135D88">
        <w:rPr>
          <w:rFonts w:ascii="Arial" w:hAnsi="Arial" w:cs="Arial"/>
          <w:color w:val="000000"/>
        </w:rPr>
        <w:t xml:space="preserve"> linii:</w:t>
      </w:r>
    </w:p>
    <w:p w:rsidR="004E37E6" w:rsidRPr="00135D88" w:rsidRDefault="004E37E6" w:rsidP="00135D88">
      <w:pPr>
        <w:spacing w:after="120"/>
        <w:jc w:val="both"/>
        <w:rPr>
          <w:rFonts w:ascii="Arial" w:hAnsi="Arial" w:cs="Arial"/>
          <w:color w:val="000000"/>
        </w:rPr>
      </w:pPr>
      <w:r w:rsidRPr="00135D88">
        <w:rPr>
          <w:rFonts w:ascii="Arial" w:hAnsi="Arial" w:cs="Arial"/>
          <w:color w:val="000000"/>
        </w:rPr>
        <w:tab/>
        <w:t>1)</w:t>
      </w:r>
      <w:r w:rsidRPr="00135D88">
        <w:rPr>
          <w:rFonts w:ascii="Arial" w:hAnsi="Arial" w:cs="Arial"/>
          <w:color w:val="000000"/>
        </w:rPr>
        <w:tab/>
        <w:t>strefa przyjęć zmieszanych odpadów komunalnych pod wiatą stalową  - kanał załadowczy z przenośnikiem łańcuchowym</w:t>
      </w:r>
    </w:p>
    <w:p w:rsidR="004E37E6" w:rsidRPr="00135D88" w:rsidRDefault="004E37E6" w:rsidP="00135D88">
      <w:pPr>
        <w:spacing w:after="120"/>
        <w:jc w:val="both"/>
        <w:rPr>
          <w:rFonts w:ascii="Arial" w:hAnsi="Arial" w:cs="Arial"/>
          <w:color w:val="000000"/>
        </w:rPr>
      </w:pPr>
      <w:r w:rsidRPr="00135D88">
        <w:rPr>
          <w:rFonts w:ascii="Arial" w:hAnsi="Arial" w:cs="Arial"/>
          <w:color w:val="000000"/>
        </w:rPr>
        <w:tab/>
        <w:t>2)</w:t>
      </w:r>
      <w:r w:rsidRPr="00135D88">
        <w:rPr>
          <w:rFonts w:ascii="Arial" w:hAnsi="Arial" w:cs="Arial"/>
          <w:color w:val="000000"/>
        </w:rPr>
        <w:tab/>
        <w:t>segment transporotowy odpadów – zlokalizowany na zewnątrz obiektów budowlanych, ciąg przenośników taśmowych transportujących odpady zmieszane ze strefy przyjęć do sita bębnowego zlokalizowanego wewnątrz istniejącego budynku sortowni,</w:t>
      </w:r>
    </w:p>
    <w:p w:rsidR="004E37E6" w:rsidRPr="00135D88" w:rsidRDefault="004E37E6" w:rsidP="00135D88">
      <w:pPr>
        <w:spacing w:after="120"/>
        <w:jc w:val="both"/>
        <w:rPr>
          <w:rFonts w:ascii="Arial" w:hAnsi="Arial" w:cs="Arial"/>
          <w:color w:val="000000"/>
        </w:rPr>
      </w:pPr>
      <w:r w:rsidRPr="00135D88">
        <w:rPr>
          <w:rFonts w:ascii="Arial" w:hAnsi="Arial" w:cs="Arial"/>
          <w:color w:val="000000"/>
        </w:rPr>
        <w:tab/>
        <w:t>3)</w:t>
      </w:r>
      <w:r w:rsidRPr="00135D88">
        <w:rPr>
          <w:rFonts w:ascii="Arial" w:hAnsi="Arial" w:cs="Arial"/>
          <w:color w:val="000000"/>
        </w:rPr>
        <w:tab/>
        <w:t>segment mechanicznego sortowania zmieszanych odpadów komunalnych – który stanowi sito bębnowe trzyfrakcyjne zlokalizowane wewnątrz istniejącej hali sortowni oraz separator elektromagnetyczny zamontowany za istniejącą kabiną sortowania ręcznego wraz z przenośnikiem wznoszącym (zapewniającym zrzut odpadów balastowych do kontenera rolkowego).</w:t>
      </w:r>
    </w:p>
    <w:p w:rsidR="004E37E6" w:rsidRPr="00135D88" w:rsidRDefault="004E37E6" w:rsidP="00135D88">
      <w:pPr>
        <w:spacing w:after="120"/>
        <w:jc w:val="both"/>
        <w:rPr>
          <w:rFonts w:ascii="Arial" w:hAnsi="Arial" w:cs="Arial"/>
          <w:color w:val="000000"/>
        </w:rPr>
      </w:pPr>
      <w:r w:rsidRPr="00135D88">
        <w:rPr>
          <w:rFonts w:ascii="Arial" w:hAnsi="Arial" w:cs="Arial"/>
          <w:color w:val="000000"/>
        </w:rPr>
        <w:t>Projektowana linia włączona zostanie do istniejącej linii sortowania odpadów surowcowych, umieszczonej w istniejącej hali sortowni.</w:t>
      </w:r>
    </w:p>
    <w:p w:rsidR="004E37E6" w:rsidRPr="00135D88" w:rsidRDefault="004E37E6" w:rsidP="00135D88">
      <w:pPr>
        <w:pStyle w:val="Tekstpodstawowy"/>
        <w:tabs>
          <w:tab w:val="left" w:pos="1080"/>
        </w:tabs>
        <w:spacing w:line="276" w:lineRule="auto"/>
        <w:rPr>
          <w:rFonts w:cs="Arial"/>
          <w:iCs w:val="0"/>
          <w:color w:val="000000"/>
          <w:sz w:val="22"/>
          <w:szCs w:val="22"/>
        </w:rPr>
      </w:pPr>
      <w:r w:rsidRPr="00135D88">
        <w:rPr>
          <w:rFonts w:cs="Arial"/>
          <w:iCs w:val="0"/>
          <w:color w:val="000000"/>
          <w:sz w:val="22"/>
          <w:szCs w:val="22"/>
        </w:rPr>
        <w:t>Całość układu technologicznego hali segregacji mechanicznej powinna być sterowalna z jednego stanowiska operatorskiego. Stanowisko należy urządzić w pomieszczeniu dyspozytorni wydzielonym w budynku administracyjno-socjalnym. Sterowanie powinno odbywać się za pośrednictwem oprogramowania, przy użyciu komputera PC z monitorem LCD lub LED wyposażonego w urządzenia peryferyjne. Oprogramowanie powinno pozwalać na czytelną wizualizację układu technologicznego, łatwy odczyt stanów i parametrów pracy poszczególnych urządzeń, zmianę nastaw urządzeń, ich włączania i wyłączania. Ponadto program powinien posiadać uproszczone procedury pracy automatycznej oraz możliwość rejestracji błędów i stanów awaryjnych oraz ich 3 miesięcznej archiwizacji.</w:t>
      </w:r>
    </w:p>
    <w:p w:rsidR="00135D88" w:rsidRPr="00135D88" w:rsidRDefault="004E37E6" w:rsidP="00135D88">
      <w:pPr>
        <w:pStyle w:val="Tekstpodstawowy"/>
        <w:tabs>
          <w:tab w:val="left" w:pos="1080"/>
        </w:tabs>
        <w:spacing w:line="276" w:lineRule="auto"/>
        <w:rPr>
          <w:rFonts w:cs="Arial"/>
          <w:iCs w:val="0"/>
          <w:color w:val="000000"/>
          <w:sz w:val="22"/>
          <w:szCs w:val="22"/>
        </w:rPr>
      </w:pPr>
      <w:r w:rsidRPr="00135D88">
        <w:rPr>
          <w:rFonts w:cs="Arial"/>
          <w:iCs w:val="0"/>
          <w:color w:val="000000"/>
          <w:sz w:val="22"/>
          <w:szCs w:val="22"/>
        </w:rPr>
        <w:t>Rozmieszczenie i przebieg poszczególnych elementów linii sortowania mechanicznego zmieszanych odpadów komunalnych przedstawiona została na planie ko</w:t>
      </w:r>
      <w:r w:rsidR="00135D88" w:rsidRPr="00135D88">
        <w:rPr>
          <w:rFonts w:cs="Arial"/>
          <w:iCs w:val="0"/>
          <w:color w:val="000000"/>
          <w:sz w:val="22"/>
          <w:szCs w:val="22"/>
        </w:rPr>
        <w:t>ncepcji zagospodarowania terenu.</w:t>
      </w:r>
    </w:p>
    <w:p w:rsidR="004E37E6" w:rsidRPr="00135D88" w:rsidRDefault="004E37E6" w:rsidP="00135D88">
      <w:pPr>
        <w:pStyle w:val="Tekstpodstawowy"/>
        <w:tabs>
          <w:tab w:val="left" w:pos="1080"/>
        </w:tabs>
        <w:spacing w:line="276" w:lineRule="auto"/>
        <w:rPr>
          <w:rFonts w:cs="Arial"/>
          <w:iCs w:val="0"/>
          <w:color w:val="000000"/>
          <w:sz w:val="22"/>
          <w:szCs w:val="22"/>
        </w:rPr>
      </w:pPr>
      <w:r w:rsidRPr="00135D88">
        <w:rPr>
          <w:rFonts w:cs="Arial"/>
          <w:iCs w:val="0"/>
          <w:color w:val="000000"/>
          <w:sz w:val="22"/>
          <w:szCs w:val="22"/>
        </w:rPr>
        <w:t xml:space="preserve">Przepustowość linii sortowania mechanicznego zmieszanych odpadów komunalnych: </w:t>
      </w:r>
    </w:p>
    <w:p w:rsidR="004E37E6" w:rsidRPr="00135D88" w:rsidRDefault="004E37E6" w:rsidP="00135D88">
      <w:pPr>
        <w:pStyle w:val="Tekstpodstawowy"/>
        <w:numPr>
          <w:ilvl w:val="0"/>
          <w:numId w:val="7"/>
        </w:numPr>
        <w:tabs>
          <w:tab w:val="left" w:pos="1080"/>
        </w:tabs>
        <w:spacing w:line="276" w:lineRule="auto"/>
        <w:rPr>
          <w:rFonts w:cs="Arial"/>
          <w:color w:val="000000"/>
          <w:sz w:val="22"/>
          <w:szCs w:val="22"/>
        </w:rPr>
      </w:pPr>
      <w:r w:rsidRPr="00135D88">
        <w:rPr>
          <w:rFonts w:cs="Arial"/>
          <w:iCs w:val="0"/>
          <w:color w:val="000000"/>
          <w:sz w:val="22"/>
          <w:szCs w:val="22"/>
        </w:rPr>
        <w:t>instalacja segregacji mechanicznej odpadów zmieszanych o zdolności przerobowej co najmniej 25 000 Mg/rok przy pracy na 2 zmiany – 1 zmiana dotyczy operacji sortowania zmieszanych odpadów komunalnych, 2 zmiana dotyczy operacji (zamiennie w zależności od</w:t>
      </w:r>
      <w:r w:rsidRPr="00135D88">
        <w:rPr>
          <w:rFonts w:cs="Arial"/>
          <w:color w:val="000000"/>
          <w:sz w:val="22"/>
          <w:szCs w:val="22"/>
        </w:rPr>
        <w:t xml:space="preserve"> potrzeb Inwestora) sortowania zebranych selektywnie odpadów surowcowych/sortowania zmieszanych odpadów komunalnych.</w:t>
      </w:r>
    </w:p>
    <w:p w:rsidR="004E37E6" w:rsidRPr="00135D88" w:rsidRDefault="004E37E6" w:rsidP="00135D88">
      <w:pPr>
        <w:pStyle w:val="Tekstpodstawowy"/>
        <w:spacing w:after="0" w:line="276" w:lineRule="auto"/>
        <w:rPr>
          <w:rFonts w:cs="Arial"/>
          <w:iCs w:val="0"/>
          <w:color w:val="000000"/>
          <w:sz w:val="22"/>
          <w:szCs w:val="22"/>
        </w:rPr>
      </w:pPr>
      <w:r w:rsidRPr="00135D88">
        <w:rPr>
          <w:rFonts w:cs="Arial"/>
          <w:iCs w:val="0"/>
          <w:color w:val="000000"/>
          <w:sz w:val="22"/>
          <w:szCs w:val="22"/>
        </w:rPr>
        <w:t>Podane w wymaganiach szczegółowych wielkości liczbowe są minimalne, Wykonawca odpowiada za dobór wszystkich parametrów instalacji do sortowania wraz z ich uzasadnieniem.</w:t>
      </w:r>
    </w:p>
    <w:p w:rsidR="004E37E6" w:rsidRPr="00135D88" w:rsidRDefault="004E37E6" w:rsidP="00135D88">
      <w:pPr>
        <w:pStyle w:val="Tekstpodstawowy"/>
        <w:spacing w:after="0" w:line="276" w:lineRule="auto"/>
        <w:rPr>
          <w:rFonts w:cs="Arial"/>
          <w:iCs w:val="0"/>
          <w:color w:val="000000"/>
          <w:sz w:val="22"/>
          <w:szCs w:val="22"/>
        </w:rPr>
      </w:pPr>
      <w:r w:rsidRPr="00135D88">
        <w:rPr>
          <w:rFonts w:cs="Arial"/>
          <w:iCs w:val="0"/>
          <w:color w:val="000000"/>
          <w:sz w:val="22"/>
          <w:szCs w:val="22"/>
        </w:rPr>
        <w:t>Dobór urządzeń technologicznych musi zapewniać skuteczną segregację mechaniczną odpadów komunalnych zmieszanych. Instalacja do segregacji winna umożliwić:</w:t>
      </w:r>
    </w:p>
    <w:p w:rsidR="004E37E6" w:rsidRPr="00135D88" w:rsidRDefault="004E37E6" w:rsidP="00135D88">
      <w:pPr>
        <w:pStyle w:val="Tekstpodstawowy"/>
        <w:numPr>
          <w:ilvl w:val="0"/>
          <w:numId w:val="7"/>
        </w:numPr>
        <w:spacing w:after="0" w:line="276" w:lineRule="auto"/>
        <w:rPr>
          <w:rFonts w:cs="Arial"/>
          <w:iCs w:val="0"/>
          <w:color w:val="000000"/>
          <w:sz w:val="22"/>
          <w:szCs w:val="22"/>
        </w:rPr>
      </w:pPr>
      <w:r w:rsidRPr="00135D88">
        <w:rPr>
          <w:rFonts w:cs="Arial"/>
          <w:iCs w:val="0"/>
          <w:color w:val="000000"/>
          <w:sz w:val="22"/>
          <w:szCs w:val="22"/>
        </w:rPr>
        <w:t>wydzielenie frakcji 0 – 20 mm w celu skierowania jej bezpośrednio na kwaterę składowania odpadów bądź do kompostowni odpadów biodegradowalnych (w zależności od zawartości substancji organicznych – zgodnie z wymogami prawa);</w:t>
      </w:r>
    </w:p>
    <w:p w:rsidR="004E37E6" w:rsidRPr="00135D88" w:rsidRDefault="004E37E6" w:rsidP="00135D88">
      <w:pPr>
        <w:pStyle w:val="Tekstpodstawowy"/>
        <w:numPr>
          <w:ilvl w:val="0"/>
          <w:numId w:val="7"/>
        </w:numPr>
        <w:spacing w:after="0" w:line="276" w:lineRule="auto"/>
        <w:rPr>
          <w:rFonts w:cs="Arial"/>
          <w:iCs w:val="0"/>
          <w:color w:val="000000"/>
          <w:sz w:val="22"/>
          <w:szCs w:val="22"/>
        </w:rPr>
      </w:pPr>
      <w:r w:rsidRPr="00135D88">
        <w:rPr>
          <w:rFonts w:cs="Arial"/>
          <w:iCs w:val="0"/>
          <w:color w:val="000000"/>
          <w:sz w:val="22"/>
          <w:szCs w:val="22"/>
        </w:rPr>
        <w:t>wydzielenie frakcji 20 – 80 mm odpadów ulegających biodegradacji przeznaczonej do kompostowania z odpadów komunalnych zmieszanych,</w:t>
      </w:r>
    </w:p>
    <w:p w:rsidR="004E37E6" w:rsidRPr="00135D88" w:rsidRDefault="004E37E6" w:rsidP="00135D88">
      <w:pPr>
        <w:pStyle w:val="Tekstpodstawowy"/>
        <w:numPr>
          <w:ilvl w:val="0"/>
          <w:numId w:val="7"/>
        </w:numPr>
        <w:spacing w:after="0" w:line="276" w:lineRule="auto"/>
        <w:rPr>
          <w:rFonts w:cs="Arial"/>
          <w:iCs w:val="0"/>
          <w:color w:val="000000"/>
          <w:sz w:val="22"/>
          <w:szCs w:val="22"/>
        </w:rPr>
      </w:pPr>
      <w:r w:rsidRPr="00135D88">
        <w:rPr>
          <w:rFonts w:cs="Arial"/>
          <w:iCs w:val="0"/>
          <w:color w:val="000000"/>
          <w:sz w:val="22"/>
          <w:szCs w:val="22"/>
        </w:rPr>
        <w:t>wydzielenie frakcji &gt;80 mm w celu skierowania jej na istniejącą linię sortowania ręcznego odpadów surowcowych,</w:t>
      </w:r>
    </w:p>
    <w:p w:rsidR="004E37E6" w:rsidRPr="00135D88" w:rsidRDefault="004E37E6" w:rsidP="00135D88">
      <w:pPr>
        <w:pStyle w:val="Tekstpodstawowy"/>
        <w:numPr>
          <w:ilvl w:val="0"/>
          <w:numId w:val="7"/>
        </w:numPr>
        <w:spacing w:after="0" w:line="276" w:lineRule="auto"/>
        <w:rPr>
          <w:rFonts w:cs="Arial"/>
          <w:iCs w:val="0"/>
          <w:color w:val="000000"/>
          <w:sz w:val="22"/>
          <w:szCs w:val="22"/>
        </w:rPr>
      </w:pPr>
      <w:r w:rsidRPr="00135D88">
        <w:rPr>
          <w:rFonts w:cs="Arial"/>
          <w:iCs w:val="0"/>
          <w:color w:val="000000"/>
          <w:sz w:val="22"/>
          <w:szCs w:val="22"/>
        </w:rPr>
        <w:t>wydzielenie ze strumienia zmieszanego metali żelaznych (separator elektromagnetyczny za kabiną sortowania ręcznego).</w:t>
      </w:r>
    </w:p>
    <w:p w:rsidR="004E37E6" w:rsidRPr="00135D88" w:rsidRDefault="004E37E6" w:rsidP="00135D88">
      <w:pPr>
        <w:pStyle w:val="Tekstpodstawowy"/>
        <w:spacing w:after="0" w:line="276" w:lineRule="auto"/>
        <w:rPr>
          <w:rFonts w:cs="Arial"/>
          <w:iCs w:val="0"/>
          <w:color w:val="000000"/>
          <w:sz w:val="22"/>
          <w:szCs w:val="22"/>
        </w:rPr>
      </w:pPr>
      <w:r w:rsidRPr="00135D88">
        <w:rPr>
          <w:rFonts w:cs="Arial"/>
          <w:iCs w:val="0"/>
          <w:color w:val="000000"/>
          <w:sz w:val="22"/>
          <w:szCs w:val="22"/>
        </w:rPr>
        <w:t>Zastosowane rozwiązania techniczne winny umożliwiać rozruch i pracę urządzeń i wyposażenia, zlokalizowanych w nieogrzewanym obiekcie wiaty strefy przyjęć, na zewnątrz obiektów budowlanych, wewnątrz nieogrzewanej istniejącej hali sortowani z uwzględnieniem warunków klimatycznych odpowiednich dla miejsca lokalizacji Zakładu Gospodarki Odpadami. Hałas w obiekcie wiaty oraz hali sortowni, jak i na zewnątrz budynku, pochodzący z maszyn i urządzeń służących do segregacji mechanicznej odpadów nie może przekraczać wartości określonych w przepisach dotyczących środowiska pracy.</w:t>
      </w:r>
    </w:p>
    <w:p w:rsidR="004E37E6" w:rsidRPr="00135D88" w:rsidRDefault="004E37E6" w:rsidP="00135D88">
      <w:pPr>
        <w:pStyle w:val="Tekstpodstawowy"/>
        <w:spacing w:after="0" w:line="276" w:lineRule="auto"/>
        <w:rPr>
          <w:rFonts w:cs="Arial"/>
          <w:iCs w:val="0"/>
          <w:color w:val="000000"/>
          <w:sz w:val="22"/>
          <w:szCs w:val="22"/>
        </w:rPr>
      </w:pPr>
      <w:r w:rsidRPr="00135D88">
        <w:rPr>
          <w:rFonts w:cs="Arial"/>
          <w:iCs w:val="0"/>
          <w:color w:val="000000"/>
          <w:sz w:val="22"/>
          <w:szCs w:val="22"/>
        </w:rPr>
        <w:t xml:space="preserve">Poszczególne urządzenia technologiczne należy zaplanować zgodnie z wymaganiami Zamawiającego i wyspecyfikować w zestawieniach wraz z podaniem danych technicznych. Jeżeli brak jest liczbowych wielkości zadanych, to Wykonawca musi zaprojektować je w taki sposób, aby spełniały wymagane parametry technologiczne. </w:t>
      </w:r>
      <w:r w:rsidRPr="00135D88">
        <w:rPr>
          <w:rFonts w:cs="Arial"/>
          <w:iCs w:val="0"/>
          <w:color w:val="000000"/>
          <w:sz w:val="22"/>
          <w:szCs w:val="22"/>
        </w:rPr>
        <w:br/>
        <w:t>W przypadku zwiększenia liczby urządzeń w stosunku do Wymagań Zamawiającego, dodatkowe urządzenie musi zostać przedstawione w dokumentacji z odpowiednim uzasadnieniem.</w:t>
      </w:r>
    </w:p>
    <w:p w:rsidR="004E37E6" w:rsidRPr="00135D88" w:rsidRDefault="004E37E6" w:rsidP="00135D88">
      <w:pPr>
        <w:pStyle w:val="Tekstpodstawowy"/>
        <w:spacing w:after="0" w:line="276" w:lineRule="auto"/>
        <w:rPr>
          <w:rFonts w:cs="Arial"/>
          <w:iCs w:val="0"/>
          <w:color w:val="000000"/>
          <w:sz w:val="22"/>
          <w:szCs w:val="22"/>
        </w:rPr>
      </w:pPr>
      <w:r w:rsidRPr="00135D88">
        <w:rPr>
          <w:rFonts w:cs="Arial"/>
          <w:iCs w:val="0"/>
          <w:color w:val="000000"/>
          <w:sz w:val="22"/>
          <w:szCs w:val="22"/>
        </w:rPr>
        <w:t>Należy zaprojektować i wyposażyć linię technologiczną w komplet urządzeń dla zapewnienia bezpieczeństwa i higieny pracy zgodnie z wymogami polskiego prawa.</w:t>
      </w:r>
    </w:p>
    <w:p w:rsidR="004E37E6" w:rsidRPr="00135D88" w:rsidRDefault="004E37E6" w:rsidP="00135D88">
      <w:pPr>
        <w:pStyle w:val="Tekstpodstawowy"/>
        <w:spacing w:after="0" w:line="276" w:lineRule="auto"/>
        <w:rPr>
          <w:rFonts w:cs="Arial"/>
          <w:iCs w:val="0"/>
          <w:color w:val="000000"/>
          <w:sz w:val="22"/>
          <w:szCs w:val="22"/>
        </w:rPr>
      </w:pPr>
      <w:r w:rsidRPr="00135D88">
        <w:rPr>
          <w:rFonts w:cs="Arial"/>
          <w:iCs w:val="0"/>
          <w:color w:val="000000"/>
          <w:sz w:val="22"/>
          <w:szCs w:val="22"/>
        </w:rPr>
        <w:t>Głównymi urządzeniami, których zaprojektowania i wykonania oczekuje Zamawiający, powinny być minimum:</w:t>
      </w:r>
    </w:p>
    <w:p w:rsidR="004E37E6" w:rsidRPr="00135D88" w:rsidRDefault="004E37E6" w:rsidP="00135D88">
      <w:pPr>
        <w:pStyle w:val="Tekstpodstawowy"/>
        <w:spacing w:after="0" w:line="276" w:lineRule="auto"/>
        <w:rPr>
          <w:rFonts w:cs="Arial"/>
          <w:iCs w:val="0"/>
          <w:color w:val="000000"/>
          <w:sz w:val="22"/>
          <w:szCs w:val="22"/>
        </w:rPr>
      </w:pPr>
      <w:r w:rsidRPr="00135D88">
        <w:rPr>
          <w:rFonts w:cs="Arial"/>
          <w:iCs w:val="0"/>
          <w:color w:val="000000"/>
          <w:sz w:val="22"/>
          <w:szCs w:val="22"/>
        </w:rPr>
        <w:t>Poz. 1-1</w:t>
      </w:r>
      <w:r w:rsidRPr="00135D88">
        <w:rPr>
          <w:rFonts w:cs="Arial"/>
          <w:iCs w:val="0"/>
          <w:color w:val="000000"/>
          <w:sz w:val="22"/>
          <w:szCs w:val="22"/>
        </w:rPr>
        <w:tab/>
        <w:t>Przenośnik kanałowy – załadowczy (łańcuchowy),</w:t>
      </w:r>
    </w:p>
    <w:p w:rsidR="004E37E6" w:rsidRPr="00135D88" w:rsidRDefault="004E37E6" w:rsidP="00135D88">
      <w:pPr>
        <w:pStyle w:val="Tekstpodstawowy"/>
        <w:spacing w:after="0" w:line="276" w:lineRule="auto"/>
        <w:rPr>
          <w:rFonts w:cs="Arial"/>
          <w:iCs w:val="0"/>
          <w:color w:val="000000"/>
          <w:sz w:val="22"/>
          <w:szCs w:val="22"/>
        </w:rPr>
      </w:pPr>
      <w:r w:rsidRPr="00135D88">
        <w:rPr>
          <w:rFonts w:cs="Arial"/>
          <w:iCs w:val="0"/>
          <w:color w:val="000000"/>
          <w:sz w:val="22"/>
          <w:szCs w:val="22"/>
        </w:rPr>
        <w:t>Poz. 1-2</w:t>
      </w:r>
      <w:r w:rsidRPr="00135D88">
        <w:rPr>
          <w:rFonts w:cs="Arial"/>
          <w:iCs w:val="0"/>
          <w:color w:val="000000"/>
          <w:sz w:val="22"/>
          <w:szCs w:val="22"/>
        </w:rPr>
        <w:tab/>
        <w:t>Przenośnik wznoszący (transportowy),</w:t>
      </w:r>
    </w:p>
    <w:p w:rsidR="004E37E6" w:rsidRPr="00135D88" w:rsidRDefault="004E37E6" w:rsidP="00135D88">
      <w:pPr>
        <w:pStyle w:val="Tekstpodstawowy"/>
        <w:spacing w:after="0" w:line="276" w:lineRule="auto"/>
        <w:rPr>
          <w:rFonts w:cs="Arial"/>
          <w:iCs w:val="0"/>
          <w:color w:val="000000"/>
          <w:sz w:val="22"/>
          <w:szCs w:val="22"/>
        </w:rPr>
      </w:pPr>
      <w:r w:rsidRPr="00135D88">
        <w:rPr>
          <w:rFonts w:cs="Arial"/>
          <w:iCs w:val="0"/>
          <w:color w:val="000000"/>
          <w:sz w:val="22"/>
          <w:szCs w:val="22"/>
        </w:rPr>
        <w:t>Poz. 1-3</w:t>
      </w:r>
      <w:r w:rsidRPr="00135D88">
        <w:rPr>
          <w:rFonts w:cs="Arial"/>
          <w:iCs w:val="0"/>
          <w:color w:val="000000"/>
          <w:sz w:val="22"/>
          <w:szCs w:val="22"/>
        </w:rPr>
        <w:tab/>
        <w:t>Przenośnik wznoszący (transportowy),</w:t>
      </w:r>
    </w:p>
    <w:p w:rsidR="004E37E6" w:rsidRPr="00135D88" w:rsidRDefault="004E37E6" w:rsidP="00135D88">
      <w:pPr>
        <w:pStyle w:val="Tekstpodstawowy"/>
        <w:spacing w:after="0" w:line="276" w:lineRule="auto"/>
        <w:rPr>
          <w:rFonts w:cs="Arial"/>
          <w:iCs w:val="0"/>
          <w:color w:val="000000"/>
          <w:sz w:val="22"/>
          <w:szCs w:val="22"/>
        </w:rPr>
      </w:pPr>
      <w:r w:rsidRPr="00135D88">
        <w:rPr>
          <w:rFonts w:cs="Arial"/>
          <w:iCs w:val="0"/>
          <w:color w:val="000000"/>
          <w:sz w:val="22"/>
          <w:szCs w:val="22"/>
        </w:rPr>
        <w:t>Poz. 1-4</w:t>
      </w:r>
      <w:r w:rsidRPr="00135D88">
        <w:rPr>
          <w:rFonts w:cs="Arial"/>
          <w:iCs w:val="0"/>
          <w:color w:val="000000"/>
          <w:sz w:val="22"/>
          <w:szCs w:val="22"/>
        </w:rPr>
        <w:tab/>
        <w:t>Przenośnik taśmowy,</w:t>
      </w:r>
    </w:p>
    <w:p w:rsidR="004E37E6" w:rsidRPr="00135D88" w:rsidRDefault="004E37E6" w:rsidP="00135D88">
      <w:pPr>
        <w:pStyle w:val="Tekstpodstawowy"/>
        <w:spacing w:after="0" w:line="276" w:lineRule="auto"/>
        <w:rPr>
          <w:rFonts w:cs="Arial"/>
          <w:iCs w:val="0"/>
          <w:color w:val="000000"/>
          <w:sz w:val="22"/>
          <w:szCs w:val="22"/>
        </w:rPr>
      </w:pPr>
      <w:r w:rsidRPr="00135D88">
        <w:rPr>
          <w:rFonts w:cs="Arial"/>
          <w:iCs w:val="0"/>
          <w:color w:val="000000"/>
          <w:sz w:val="22"/>
          <w:szCs w:val="22"/>
        </w:rPr>
        <w:t>Poz. 1-5</w:t>
      </w:r>
      <w:r w:rsidRPr="00135D88">
        <w:rPr>
          <w:rFonts w:cs="Arial"/>
          <w:iCs w:val="0"/>
          <w:color w:val="000000"/>
          <w:sz w:val="22"/>
          <w:szCs w:val="22"/>
        </w:rPr>
        <w:tab/>
        <w:t>Sito bębnowe,</w:t>
      </w:r>
    </w:p>
    <w:p w:rsidR="004E37E6" w:rsidRPr="00135D88" w:rsidRDefault="004E37E6" w:rsidP="00135D88">
      <w:pPr>
        <w:pStyle w:val="Tekstpodstawowy"/>
        <w:spacing w:after="0" w:line="276" w:lineRule="auto"/>
        <w:rPr>
          <w:rFonts w:cs="Arial"/>
          <w:iCs w:val="0"/>
          <w:color w:val="000000"/>
          <w:sz w:val="22"/>
          <w:szCs w:val="22"/>
        </w:rPr>
      </w:pPr>
      <w:r w:rsidRPr="00135D88">
        <w:rPr>
          <w:rFonts w:cs="Arial"/>
          <w:iCs w:val="0"/>
          <w:color w:val="000000"/>
          <w:sz w:val="22"/>
          <w:szCs w:val="22"/>
        </w:rPr>
        <w:t>Poz. 1-6</w:t>
      </w:r>
      <w:r w:rsidRPr="00135D88">
        <w:rPr>
          <w:rFonts w:cs="Arial"/>
          <w:iCs w:val="0"/>
          <w:color w:val="000000"/>
          <w:sz w:val="22"/>
          <w:szCs w:val="22"/>
        </w:rPr>
        <w:tab/>
        <w:t xml:space="preserve"> Separator elektromagnetyczny wraz z konstrukcją nośną,</w:t>
      </w:r>
    </w:p>
    <w:p w:rsidR="004E37E6" w:rsidRPr="00135D88" w:rsidRDefault="004E37E6" w:rsidP="00135D88">
      <w:pPr>
        <w:pStyle w:val="Tekstpodstawowy"/>
        <w:spacing w:after="240" w:line="276" w:lineRule="auto"/>
        <w:rPr>
          <w:rFonts w:cs="Arial"/>
          <w:iCs w:val="0"/>
          <w:color w:val="000000"/>
          <w:sz w:val="22"/>
          <w:szCs w:val="22"/>
        </w:rPr>
      </w:pPr>
      <w:r w:rsidRPr="00135D88">
        <w:rPr>
          <w:rFonts w:cs="Arial"/>
          <w:iCs w:val="0"/>
          <w:color w:val="000000"/>
          <w:sz w:val="22"/>
          <w:szCs w:val="22"/>
        </w:rPr>
        <w:t>Poz. 1-7</w:t>
      </w:r>
      <w:r w:rsidRPr="00135D88">
        <w:rPr>
          <w:rFonts w:cs="Arial"/>
          <w:iCs w:val="0"/>
          <w:color w:val="000000"/>
          <w:sz w:val="22"/>
          <w:szCs w:val="22"/>
        </w:rPr>
        <w:tab/>
        <w:t>Przenośnik wznoszący</w:t>
      </w:r>
    </w:p>
    <w:p w:rsidR="004E37E6" w:rsidRPr="00135D88" w:rsidRDefault="004E37E6" w:rsidP="00135D88">
      <w:pPr>
        <w:pStyle w:val="Tekstpodstawowy"/>
        <w:spacing w:after="0" w:line="276" w:lineRule="auto"/>
        <w:rPr>
          <w:rFonts w:cs="Arial"/>
          <w:b/>
          <w:iCs w:val="0"/>
          <w:color w:val="000000"/>
          <w:sz w:val="22"/>
          <w:szCs w:val="22"/>
          <w:u w:val="single"/>
        </w:rPr>
      </w:pPr>
      <w:r w:rsidRPr="00135D88">
        <w:rPr>
          <w:rFonts w:cs="Arial"/>
          <w:b/>
          <w:iCs w:val="0"/>
          <w:color w:val="000000"/>
          <w:sz w:val="22"/>
          <w:szCs w:val="22"/>
          <w:u w:val="single"/>
        </w:rPr>
        <w:t>Przebieg operacji technologicznej mechanicznej segregacji odpadów</w:t>
      </w:r>
    </w:p>
    <w:p w:rsidR="004E37E6" w:rsidRPr="00135D88" w:rsidRDefault="004E37E6" w:rsidP="00135D88">
      <w:pPr>
        <w:pStyle w:val="Tekstpodstawowy"/>
        <w:spacing w:after="0" w:line="276" w:lineRule="auto"/>
        <w:rPr>
          <w:rFonts w:cs="Arial"/>
          <w:iCs w:val="0"/>
          <w:color w:val="000000"/>
          <w:sz w:val="22"/>
          <w:szCs w:val="22"/>
        </w:rPr>
      </w:pPr>
      <w:r w:rsidRPr="00135D88">
        <w:rPr>
          <w:rFonts w:cs="Arial"/>
          <w:iCs w:val="0"/>
          <w:color w:val="000000"/>
          <w:sz w:val="22"/>
          <w:szCs w:val="22"/>
        </w:rPr>
        <w:t>Wszystkie odpady przywożone na teren modernizowanego Zakładu Gospodarki Odpadów  będą ważone na istniejącej wadze samochodowej w celu dokonania ewidencji ilościowej i jakościowej zgodnie z art. 36, ustawy o odpadach z dnia 27 kwietnia 2001 r. Po przeprowadzeniu czynności kontrolno-ewidencyjnych, pojazdy dowożące odpady zostaną skierowane do rozładunku.</w:t>
      </w:r>
    </w:p>
    <w:p w:rsidR="004E37E6" w:rsidRPr="00135D88" w:rsidRDefault="004E37E6" w:rsidP="00135D88">
      <w:pPr>
        <w:pStyle w:val="Tekstpodstawowy"/>
        <w:spacing w:after="0" w:line="276" w:lineRule="auto"/>
        <w:rPr>
          <w:rFonts w:cs="Arial"/>
          <w:iCs w:val="0"/>
          <w:color w:val="000000"/>
          <w:sz w:val="22"/>
          <w:szCs w:val="22"/>
        </w:rPr>
      </w:pPr>
      <w:r w:rsidRPr="00135D88">
        <w:rPr>
          <w:rFonts w:cs="Arial"/>
          <w:iCs w:val="0"/>
          <w:color w:val="000000"/>
          <w:sz w:val="22"/>
          <w:szCs w:val="22"/>
        </w:rPr>
        <w:t>W strefie przyjęć odpadów, znajdującej się pod wiatą stalową odpady komunalne zmieszane wysypywane będą na posadzkę przed przenośnikiem lub w szczególnych przypadkach, bezpośrednio na przenośnik kanałowy – załadowczy (Poz. 1-1).</w:t>
      </w:r>
    </w:p>
    <w:p w:rsidR="004E37E6" w:rsidRPr="00135D88" w:rsidRDefault="004E37E6" w:rsidP="00135D88">
      <w:pPr>
        <w:pStyle w:val="Tekstpodstawowy"/>
        <w:spacing w:after="0" w:line="276" w:lineRule="auto"/>
        <w:rPr>
          <w:rFonts w:cs="Arial"/>
          <w:iCs w:val="0"/>
          <w:color w:val="000000"/>
          <w:sz w:val="22"/>
          <w:szCs w:val="22"/>
        </w:rPr>
      </w:pPr>
      <w:r w:rsidRPr="00135D88">
        <w:rPr>
          <w:rFonts w:cs="Arial"/>
          <w:iCs w:val="0"/>
          <w:color w:val="000000"/>
          <w:sz w:val="22"/>
          <w:szCs w:val="22"/>
        </w:rPr>
        <w:t xml:space="preserve">Odpady zalegające na posadzce w strefie przyjęć, po wydzieleniu z nich dużych odpadów tarasujących i odpadów problemowych, będą sukcesywnie przepychane w obręb kanału zasypowego z wykorzystaniem ładowarki kołowej. </w:t>
      </w:r>
    </w:p>
    <w:p w:rsidR="004E37E6" w:rsidRPr="00135D88" w:rsidRDefault="004E37E6" w:rsidP="00135D88">
      <w:pPr>
        <w:pStyle w:val="Tekstpodstawowy"/>
        <w:spacing w:after="0" w:line="276" w:lineRule="auto"/>
        <w:rPr>
          <w:rFonts w:cs="Arial"/>
          <w:iCs w:val="0"/>
          <w:color w:val="000000"/>
          <w:sz w:val="22"/>
          <w:szCs w:val="22"/>
        </w:rPr>
      </w:pPr>
      <w:r w:rsidRPr="00135D88">
        <w:rPr>
          <w:rFonts w:cs="Arial"/>
          <w:iCs w:val="0"/>
          <w:color w:val="000000"/>
          <w:sz w:val="22"/>
          <w:szCs w:val="22"/>
        </w:rPr>
        <w:t xml:space="preserve">Za pośrednictwem przenośnika załadowczego (Poz. 1-1) i dalej ciągu przenośników transportowych: przenośnika wznoszącego (Poz. 1-2), przenośnika wznoszącego </w:t>
      </w:r>
      <w:r w:rsidRPr="00135D88">
        <w:rPr>
          <w:rFonts w:cs="Arial"/>
          <w:iCs w:val="0"/>
          <w:color w:val="000000"/>
          <w:sz w:val="22"/>
          <w:szCs w:val="22"/>
        </w:rPr>
        <w:br/>
        <w:t xml:space="preserve">(Poz. 1-3) oraz przenośnika taśmowego (Poz. 1 – 4,) odpady komunalne zmieszane kierowane będą do sita bębnowego (Poz. 1-5). </w:t>
      </w:r>
    </w:p>
    <w:p w:rsidR="004E37E6" w:rsidRPr="00135D88" w:rsidRDefault="004E37E6" w:rsidP="00135D88">
      <w:pPr>
        <w:pStyle w:val="Tekstpodstawowy"/>
        <w:spacing w:after="0" w:line="276" w:lineRule="auto"/>
        <w:rPr>
          <w:rFonts w:cs="Arial"/>
          <w:iCs w:val="0"/>
          <w:color w:val="000000"/>
          <w:sz w:val="22"/>
          <w:szCs w:val="22"/>
        </w:rPr>
      </w:pPr>
      <w:r w:rsidRPr="00135D88">
        <w:rPr>
          <w:rFonts w:cs="Arial"/>
          <w:iCs w:val="0"/>
          <w:color w:val="000000"/>
          <w:sz w:val="22"/>
          <w:szCs w:val="22"/>
        </w:rPr>
        <w:t>W przedmiotowym przypadku mechaniczna segregacja frakcyjna odpadów prowadzona będzie przez sito bębnowe z wydzieleniem na frakcje:</w:t>
      </w:r>
    </w:p>
    <w:p w:rsidR="004E37E6" w:rsidRPr="00135D88" w:rsidRDefault="004E37E6" w:rsidP="00135D88">
      <w:pPr>
        <w:pStyle w:val="Tekstpodstawowy"/>
        <w:numPr>
          <w:ilvl w:val="0"/>
          <w:numId w:val="8"/>
        </w:numPr>
        <w:spacing w:after="0" w:line="276" w:lineRule="auto"/>
        <w:rPr>
          <w:rFonts w:cs="Arial"/>
          <w:iCs w:val="0"/>
          <w:color w:val="000000"/>
          <w:sz w:val="22"/>
          <w:szCs w:val="22"/>
        </w:rPr>
      </w:pPr>
      <w:r w:rsidRPr="00135D88">
        <w:rPr>
          <w:rFonts w:cs="Arial"/>
          <w:iCs w:val="0"/>
          <w:color w:val="000000"/>
          <w:sz w:val="22"/>
          <w:szCs w:val="22"/>
        </w:rPr>
        <w:t>frakcję 0 – 20 mm – wysiane odpady kierowane bezpośrednio do odzysku na kwaterze składowania odpadów (przesypki izolacyjne) albo w sytuacji znacznego udziału substancji biodegradowalnych (zgodnie z wymogami prawa) kierowane do odzysku w ramach istniejącej kompostowni;</w:t>
      </w:r>
    </w:p>
    <w:p w:rsidR="004E37E6" w:rsidRPr="00135D88" w:rsidRDefault="004E37E6" w:rsidP="00135D88">
      <w:pPr>
        <w:pStyle w:val="Tekstpodstawowy"/>
        <w:numPr>
          <w:ilvl w:val="0"/>
          <w:numId w:val="8"/>
        </w:numPr>
        <w:spacing w:after="0" w:line="276" w:lineRule="auto"/>
        <w:rPr>
          <w:rFonts w:cs="Arial"/>
          <w:iCs w:val="0"/>
          <w:color w:val="000000"/>
          <w:sz w:val="22"/>
          <w:szCs w:val="22"/>
        </w:rPr>
      </w:pPr>
      <w:r w:rsidRPr="00135D88">
        <w:rPr>
          <w:rFonts w:cs="Arial"/>
          <w:iCs w:val="0"/>
          <w:color w:val="000000"/>
          <w:sz w:val="22"/>
          <w:szCs w:val="22"/>
        </w:rPr>
        <w:t>frakcji 20 – 80 mm – wysiane odpady, które z uwagi na znaczą zawartość substancji biodegradowalnych kierowane są do odzysku w ramach istniejącej kompostowni;</w:t>
      </w:r>
    </w:p>
    <w:p w:rsidR="004E37E6" w:rsidRPr="00135D88" w:rsidRDefault="004E37E6" w:rsidP="00135D88">
      <w:pPr>
        <w:pStyle w:val="Tekstpodstawowy"/>
        <w:numPr>
          <w:ilvl w:val="0"/>
          <w:numId w:val="8"/>
        </w:numPr>
        <w:spacing w:after="0" w:line="276" w:lineRule="auto"/>
        <w:rPr>
          <w:rFonts w:cs="Arial"/>
          <w:iCs w:val="0"/>
          <w:color w:val="000000"/>
          <w:sz w:val="22"/>
          <w:szCs w:val="22"/>
        </w:rPr>
      </w:pPr>
      <w:r w:rsidRPr="00135D88">
        <w:rPr>
          <w:rFonts w:cs="Arial"/>
          <w:iCs w:val="0"/>
          <w:color w:val="000000"/>
          <w:sz w:val="22"/>
          <w:szCs w:val="22"/>
        </w:rPr>
        <w:t xml:space="preserve">wydzielenie frakcji &gt;80 mm – frakcja </w:t>
      </w:r>
      <w:proofErr w:type="spellStart"/>
      <w:r w:rsidRPr="00135D88">
        <w:rPr>
          <w:rFonts w:cs="Arial"/>
          <w:iCs w:val="0"/>
          <w:color w:val="000000"/>
          <w:sz w:val="22"/>
          <w:szCs w:val="22"/>
        </w:rPr>
        <w:t>nadsitowa</w:t>
      </w:r>
      <w:proofErr w:type="spellEnd"/>
      <w:r w:rsidRPr="00135D88">
        <w:rPr>
          <w:rFonts w:cs="Arial"/>
          <w:iCs w:val="0"/>
          <w:color w:val="000000"/>
          <w:sz w:val="22"/>
          <w:szCs w:val="22"/>
        </w:rPr>
        <w:t xml:space="preserve"> kierowana na istniejącą linię sortowania ręcznego odpadów surowcowych.</w:t>
      </w:r>
    </w:p>
    <w:p w:rsidR="004E37E6" w:rsidRPr="00135D88" w:rsidRDefault="004E37E6" w:rsidP="00135D88">
      <w:pPr>
        <w:pStyle w:val="Tekstpodstawowy"/>
        <w:spacing w:after="0" w:line="276" w:lineRule="auto"/>
        <w:rPr>
          <w:rFonts w:cs="Arial"/>
          <w:iCs w:val="0"/>
          <w:color w:val="000000"/>
          <w:sz w:val="22"/>
          <w:szCs w:val="22"/>
        </w:rPr>
      </w:pPr>
      <w:r w:rsidRPr="00135D88">
        <w:rPr>
          <w:rFonts w:cs="Arial"/>
          <w:iCs w:val="0"/>
          <w:color w:val="000000"/>
          <w:sz w:val="22"/>
          <w:szCs w:val="22"/>
        </w:rPr>
        <w:t xml:space="preserve">Dwie pierwsze frakcje </w:t>
      </w:r>
      <w:proofErr w:type="spellStart"/>
      <w:r w:rsidRPr="00135D88">
        <w:rPr>
          <w:rFonts w:cs="Arial"/>
          <w:iCs w:val="0"/>
          <w:color w:val="000000"/>
          <w:sz w:val="22"/>
          <w:szCs w:val="22"/>
        </w:rPr>
        <w:t>podsitowe</w:t>
      </w:r>
      <w:proofErr w:type="spellEnd"/>
      <w:r w:rsidRPr="00135D88">
        <w:rPr>
          <w:rFonts w:cs="Arial"/>
          <w:iCs w:val="0"/>
          <w:color w:val="000000"/>
          <w:sz w:val="22"/>
          <w:szCs w:val="22"/>
        </w:rPr>
        <w:t xml:space="preserve">, kierowane będą bezpośrednio do stalowych kontenerów i dalej przekazywane do docelowego miejsca odzysku. </w:t>
      </w:r>
    </w:p>
    <w:p w:rsidR="004E37E6" w:rsidRPr="00135D88" w:rsidRDefault="004E37E6" w:rsidP="00135D88">
      <w:pPr>
        <w:pStyle w:val="Tekstpodstawowy"/>
        <w:spacing w:after="0" w:line="276" w:lineRule="auto"/>
        <w:rPr>
          <w:rFonts w:cs="Arial"/>
          <w:iCs w:val="0"/>
          <w:color w:val="000000"/>
          <w:sz w:val="22"/>
          <w:szCs w:val="22"/>
        </w:rPr>
      </w:pPr>
      <w:r w:rsidRPr="00135D88">
        <w:rPr>
          <w:rFonts w:cs="Arial"/>
          <w:iCs w:val="0"/>
          <w:color w:val="000000"/>
          <w:sz w:val="22"/>
          <w:szCs w:val="22"/>
        </w:rPr>
        <w:t>Ostatnia frakcja odpadów uzyskana na sicie bębnowym (frakcja powyżej 80 mm), która zawiera odpady o potencjalnym charakterze surowców wtórnych kierowana będzie na istniejącą linię ręcznego sortowania odpadów (poprzez włączenie strumienia bezpośrednio na przenośnik wznoszący kierujący odpady do kabiny sortowniczej). Po przejściu przez strefę ręcznego sortowania strumienia (kabina sortownicza) materiał zalegający na przenośniku opuszczając kabinę sortowniczą trafia na taśmociąg, nad którym umieszczono separator elektromagnetyczny (Poz. 1-6). Zrzut odseparowanych ferromagnetyków odbywać się będzie do kontenera samowyładowczego o konstrukcji ścian bocznych pełnych o pojemności ok. 1,1 m3 wyposażonego w kółka i prowadnice dla wózka widłowego, ustawionego pod zsypem z taśmy separatora. W przypadku stwierdzenia braku metali żelaznych w strumieniu odpadów do przeznaczonych do segregacji, powyższy separator można wyłączyć w celu zmniejszenia kosztów eksploatacyjnych.</w:t>
      </w:r>
    </w:p>
    <w:p w:rsidR="004E37E6" w:rsidRPr="00135D88" w:rsidRDefault="004E37E6" w:rsidP="00135D88">
      <w:pPr>
        <w:pStyle w:val="Tekstpodstawowy"/>
        <w:spacing w:after="0" w:line="276" w:lineRule="auto"/>
        <w:rPr>
          <w:rFonts w:cs="Arial"/>
          <w:iCs w:val="0"/>
          <w:color w:val="000000"/>
          <w:sz w:val="22"/>
          <w:szCs w:val="22"/>
        </w:rPr>
      </w:pPr>
      <w:r w:rsidRPr="00135D88">
        <w:rPr>
          <w:rFonts w:cs="Arial"/>
          <w:sz w:val="22"/>
          <w:szCs w:val="22"/>
        </w:rPr>
        <w:t xml:space="preserve">Pozostałe odpady balastowe (odpady </w:t>
      </w:r>
      <w:proofErr w:type="spellStart"/>
      <w:r w:rsidRPr="00135D88">
        <w:rPr>
          <w:rFonts w:cs="Arial"/>
          <w:sz w:val="22"/>
          <w:szCs w:val="22"/>
        </w:rPr>
        <w:t>resztowe</w:t>
      </w:r>
      <w:proofErr w:type="spellEnd"/>
      <w:r w:rsidRPr="00135D88">
        <w:rPr>
          <w:rFonts w:cs="Arial"/>
          <w:sz w:val="22"/>
          <w:szCs w:val="22"/>
        </w:rPr>
        <w:t xml:space="preserve"> z procesu technologicznego) poprzez </w:t>
      </w:r>
      <w:r w:rsidRPr="00135D88">
        <w:rPr>
          <w:rFonts w:cs="Arial"/>
          <w:iCs w:val="0"/>
          <w:color w:val="000000"/>
          <w:sz w:val="22"/>
          <w:szCs w:val="22"/>
        </w:rPr>
        <w:t xml:space="preserve">przenośnik wznoszący (Poz. 1 - 7) trafiać będą do podstawionego kontenera rolkowego, skąd wywożone będą na zakładowe składowisko odpadów. </w:t>
      </w:r>
    </w:p>
    <w:p w:rsidR="004E37E6" w:rsidRPr="00135D88" w:rsidRDefault="004E37E6" w:rsidP="00135D88">
      <w:pPr>
        <w:pStyle w:val="Tekstpodstawowy"/>
        <w:spacing w:after="0" w:line="276" w:lineRule="auto"/>
        <w:rPr>
          <w:rFonts w:cs="Arial"/>
          <w:iCs w:val="0"/>
          <w:color w:val="000000"/>
          <w:sz w:val="22"/>
          <w:szCs w:val="22"/>
        </w:rPr>
      </w:pPr>
      <w:r w:rsidRPr="00135D88">
        <w:rPr>
          <w:rFonts w:cs="Arial"/>
          <w:iCs w:val="0"/>
          <w:color w:val="000000"/>
          <w:sz w:val="22"/>
          <w:szCs w:val="22"/>
        </w:rPr>
        <w:t xml:space="preserve">Odpady surowcowe wysortowane w kabinie sortowania ręcznego trafiać będą do kontenerów podstawionych pod zsypami kabiny sortowniczej, a następnie wywożone będą do boksów magazynowych. Odpady surowcowe przed ich dystrybucją (przekazaniem podmiotom/odbiorcom  zewnętrznym) podlegają operacji prasowania na istniejącej prasie belującej z perforatorem. </w:t>
      </w:r>
    </w:p>
    <w:p w:rsidR="004E37E6" w:rsidRPr="00135D88" w:rsidRDefault="004E37E6" w:rsidP="00135D88">
      <w:pPr>
        <w:pStyle w:val="Tekstpodstawowy"/>
        <w:spacing w:after="0" w:line="276" w:lineRule="auto"/>
        <w:rPr>
          <w:rFonts w:cs="Arial"/>
          <w:iCs w:val="0"/>
          <w:color w:val="000000"/>
          <w:sz w:val="22"/>
          <w:szCs w:val="22"/>
        </w:rPr>
      </w:pPr>
      <w:r w:rsidRPr="00135D88">
        <w:rPr>
          <w:rFonts w:cs="Arial"/>
          <w:iCs w:val="0"/>
          <w:color w:val="000000"/>
          <w:sz w:val="22"/>
          <w:szCs w:val="22"/>
        </w:rPr>
        <w:t xml:space="preserve">Wymaganiem Zamawiającego jest, aby całość układu technologicznego hali technologicznej mechanicznej i ręcznej segregacji odpadów była sterowalna z jednego stanowiska operatorskiego. Stanowisko należy urządzić w specjalnie do tego celu przystosowanym pomieszczeniu w części socjalnej pomieszczeń hali sortowni. </w:t>
      </w:r>
    </w:p>
    <w:p w:rsidR="004E37E6" w:rsidRPr="00135D88" w:rsidRDefault="004E37E6" w:rsidP="00135D88">
      <w:pPr>
        <w:pStyle w:val="Tekstpodstawowy"/>
        <w:spacing w:after="0" w:line="276" w:lineRule="auto"/>
        <w:rPr>
          <w:rFonts w:cs="Arial"/>
          <w:color w:val="000000"/>
          <w:sz w:val="22"/>
          <w:szCs w:val="22"/>
        </w:rPr>
      </w:pPr>
      <w:r w:rsidRPr="00135D88">
        <w:rPr>
          <w:rFonts w:cs="Arial"/>
          <w:iCs w:val="0"/>
          <w:color w:val="000000"/>
          <w:sz w:val="22"/>
          <w:szCs w:val="22"/>
        </w:rPr>
        <w:t>Sterowanie powinno odbywać się za pośrednictwem oprogramowania, przy użyciu komputera PC z monitorem LCD lub LED wyposażonego w urządzenia peryferyjne. Oprogramowanie powinno pozwalać na czytelną wizualizację układu technologicznego, łatwy odczyt stanów i parametrów pracy poszczególnych urządzeń, zmianę nastaw urządzeń, ich włączania i wyłączania. Ponadto program powinien posiadać uproszczone procedury pracy automatycznej oraz możliwość rejestracji błędów i stanów awaryjnych oraz ich 3</w:t>
      </w:r>
      <w:r w:rsidRPr="00135D88">
        <w:rPr>
          <w:rFonts w:cs="Arial"/>
          <w:color w:val="000000"/>
          <w:sz w:val="22"/>
          <w:szCs w:val="22"/>
        </w:rPr>
        <w:t xml:space="preserve"> miesięcznej archiwizacji.</w:t>
      </w:r>
    </w:p>
    <w:p w:rsidR="004E37E6" w:rsidRPr="00135D88" w:rsidRDefault="004E37E6" w:rsidP="00135D88">
      <w:pPr>
        <w:pStyle w:val="Tekstpodstawowy"/>
        <w:spacing w:after="0" w:line="276" w:lineRule="auto"/>
        <w:rPr>
          <w:rFonts w:cs="Arial"/>
          <w:iCs w:val="0"/>
          <w:color w:val="000000"/>
          <w:sz w:val="22"/>
          <w:szCs w:val="22"/>
        </w:rPr>
      </w:pPr>
      <w:r w:rsidRPr="00135D88">
        <w:rPr>
          <w:rFonts w:cs="Arial"/>
          <w:iCs w:val="0"/>
          <w:color w:val="000000"/>
          <w:sz w:val="22"/>
          <w:szCs w:val="22"/>
        </w:rPr>
        <w:t xml:space="preserve">W posadce istniejącej hali sortowni należy przewidzieć konieczność wykonania czerech stóp fundamentowych pod sito bębnowe. Wymiary stóp fundamentowych 1,5 m x 1,5 m. Nośność stóp fundamentowych nie mniejsza niż 70 </w:t>
      </w:r>
      <w:proofErr w:type="spellStart"/>
      <w:r w:rsidRPr="00135D88">
        <w:rPr>
          <w:rFonts w:cs="Arial"/>
          <w:iCs w:val="0"/>
          <w:color w:val="000000"/>
          <w:sz w:val="22"/>
          <w:szCs w:val="22"/>
        </w:rPr>
        <w:t>kN</w:t>
      </w:r>
      <w:proofErr w:type="spellEnd"/>
      <w:r w:rsidRPr="00135D88">
        <w:rPr>
          <w:rFonts w:cs="Arial"/>
          <w:iCs w:val="0"/>
          <w:color w:val="000000"/>
          <w:sz w:val="22"/>
          <w:szCs w:val="22"/>
        </w:rPr>
        <w:t xml:space="preserve">/m2. </w:t>
      </w:r>
    </w:p>
    <w:p w:rsidR="004E37E6" w:rsidRPr="00135D88" w:rsidRDefault="004E37E6" w:rsidP="00135D88">
      <w:pPr>
        <w:pStyle w:val="Tekstpodstawowy"/>
        <w:spacing w:after="0" w:line="276" w:lineRule="auto"/>
        <w:rPr>
          <w:rFonts w:cs="Arial"/>
          <w:iCs w:val="0"/>
          <w:color w:val="000000"/>
          <w:sz w:val="22"/>
          <w:szCs w:val="22"/>
        </w:rPr>
      </w:pPr>
      <w:r w:rsidRPr="00135D88">
        <w:rPr>
          <w:rFonts w:cs="Arial"/>
          <w:iCs w:val="0"/>
          <w:color w:val="000000"/>
          <w:sz w:val="22"/>
          <w:szCs w:val="22"/>
        </w:rPr>
        <w:t>W posadce, w miejscu przewidzianym na ustawienie kontenerów rolkowych bezpośrednio pod sitem obrotowym (Poz. 1 - 5) oraz pod przenośnikiem wznoszącym za separatorem elektromagnetycznym (Poz. 1 – 7), należy zamontować stalowe prowadnice (kątowniki stalowe odpowiedniej długości) ułatwiające ustawienie kontenerów rolkowych. Dodatkowo wymagane jest zamontowanie odbojnic krańcowych w miejscach posadowienia kontenerów rolkowych (w ilości sztuk 3).</w:t>
      </w:r>
    </w:p>
    <w:p w:rsidR="004E37E6" w:rsidRPr="00135D88" w:rsidRDefault="004E37E6" w:rsidP="00135D88">
      <w:pPr>
        <w:pStyle w:val="Tekstpodstawowy"/>
        <w:spacing w:after="0" w:line="276" w:lineRule="auto"/>
        <w:rPr>
          <w:rFonts w:cs="Arial"/>
          <w:iCs w:val="0"/>
          <w:color w:val="000000"/>
          <w:sz w:val="22"/>
          <w:szCs w:val="22"/>
        </w:rPr>
      </w:pPr>
      <w:r w:rsidRPr="00135D88">
        <w:rPr>
          <w:rFonts w:cs="Arial"/>
          <w:iCs w:val="0"/>
          <w:color w:val="000000"/>
          <w:sz w:val="22"/>
          <w:szCs w:val="22"/>
        </w:rPr>
        <w:t>Projektuje się łącznie 6 prowadnic (po dwie na każdy kontener). Długość prowadnicy – około 5 m. Prowadnice pod kontenery rolkowe oraz odbojnice krańcowe winny być dostarczone i zamontowane przez dostawcę linii technologicznej.</w:t>
      </w:r>
    </w:p>
    <w:p w:rsidR="004E37E6" w:rsidRPr="00135D88" w:rsidRDefault="004E37E6" w:rsidP="00135D88">
      <w:pPr>
        <w:pStyle w:val="Tekstpodstawowy"/>
        <w:spacing w:after="0" w:line="276" w:lineRule="auto"/>
        <w:rPr>
          <w:rFonts w:cs="Arial"/>
          <w:iCs w:val="0"/>
          <w:color w:val="000000"/>
          <w:sz w:val="22"/>
          <w:szCs w:val="22"/>
        </w:rPr>
      </w:pPr>
      <w:r w:rsidRPr="00135D88">
        <w:rPr>
          <w:rFonts w:cs="Arial"/>
          <w:iCs w:val="0"/>
          <w:color w:val="000000"/>
          <w:sz w:val="22"/>
          <w:szCs w:val="22"/>
        </w:rPr>
        <w:t>Zamawiają</w:t>
      </w:r>
      <w:bookmarkStart w:id="13" w:name="_GoBack"/>
      <w:r w:rsidRPr="00135D88">
        <w:rPr>
          <w:rFonts w:cs="Arial"/>
          <w:iCs w:val="0"/>
          <w:color w:val="000000"/>
          <w:sz w:val="22"/>
          <w:szCs w:val="22"/>
        </w:rPr>
        <w:t>c</w:t>
      </w:r>
      <w:bookmarkEnd w:id="13"/>
      <w:r w:rsidRPr="00135D88">
        <w:rPr>
          <w:rFonts w:cs="Arial"/>
          <w:iCs w:val="0"/>
          <w:color w:val="000000"/>
          <w:sz w:val="22"/>
          <w:szCs w:val="22"/>
        </w:rPr>
        <w:t>y wymaga od Wykonawcy wykonanie robót związanych z przesunięciem istniejących schodów w hali sortowania i dostosowaniem ich położenia zgodnie z dwoma wariantami lokalizacji przedstawionymi w Części informacyj</w:t>
      </w:r>
      <w:r w:rsidR="00135D88" w:rsidRPr="00135D88">
        <w:rPr>
          <w:rFonts w:cs="Arial"/>
          <w:iCs w:val="0"/>
          <w:color w:val="000000"/>
          <w:sz w:val="22"/>
          <w:szCs w:val="22"/>
        </w:rPr>
        <w:t>nej.</w:t>
      </w:r>
    </w:p>
    <w:p w:rsidR="00135D88" w:rsidRPr="00135D88" w:rsidRDefault="00135D88" w:rsidP="00135D88">
      <w:pPr>
        <w:spacing w:before="120" w:after="120"/>
        <w:ind w:right="72"/>
        <w:jc w:val="both"/>
        <w:rPr>
          <w:rFonts w:ascii="Arial" w:hAnsi="Arial" w:cs="Arial"/>
        </w:rPr>
      </w:pPr>
      <w:r w:rsidRPr="00135D88">
        <w:rPr>
          <w:rFonts w:ascii="Arial" w:hAnsi="Arial" w:cs="Arial"/>
          <w:bCs/>
          <w:iCs/>
        </w:rPr>
        <w:t>Zamawiający informuje, że posiada warunki na przyłączenie do sieci wodociągowej.</w:t>
      </w:r>
      <w:r w:rsidRPr="00135D88">
        <w:rPr>
          <w:rFonts w:ascii="Arial" w:hAnsi="Arial" w:cs="Arial"/>
        </w:rPr>
        <w:t xml:space="preserve"> Zamawiający wymaga od Wykonawcy uwzględnienia przyłączenia  do istniejącej sieci wodociągowej wiaty strefy przyjęć zmieszanych odpadów komunalnych. </w:t>
      </w:r>
    </w:p>
    <w:p w:rsidR="00135D88" w:rsidRPr="00135D88" w:rsidRDefault="00135D88" w:rsidP="00135D88">
      <w:pPr>
        <w:spacing w:after="120"/>
        <w:jc w:val="both"/>
        <w:rPr>
          <w:rFonts w:ascii="Arial" w:hAnsi="Arial" w:cs="Arial"/>
        </w:rPr>
      </w:pPr>
      <w:r w:rsidRPr="00135D88">
        <w:rPr>
          <w:rFonts w:ascii="Arial" w:hAnsi="Arial" w:cs="Arial"/>
        </w:rPr>
        <w:t>Zamawiający informuje, iż posiada warunki przyłączenia do sieci energetycznej. Zamawiający wymaga od Wykonawcy zapewnienia zabezpieczenia energetycznego dla potrzeb zasilenia w energię elektryczną obiektów i urządzeń przewidzianych w ramach zadania pn. Modernizacja Zakładu Gospodarki Odpadami w Wardyniu Górnym.</w:t>
      </w:r>
    </w:p>
    <w:p w:rsidR="00135D88" w:rsidRPr="00135D88" w:rsidRDefault="00135D88" w:rsidP="00135D88">
      <w:pPr>
        <w:shd w:val="clear" w:color="auto" w:fill="FFFFFF"/>
        <w:spacing w:after="120"/>
        <w:ind w:left="11" w:right="11"/>
        <w:jc w:val="both"/>
        <w:rPr>
          <w:rFonts w:ascii="Arial" w:hAnsi="Arial" w:cs="Arial"/>
          <w:spacing w:val="-2"/>
        </w:rPr>
      </w:pPr>
      <w:r w:rsidRPr="00135D88">
        <w:rPr>
          <w:rFonts w:ascii="Arial" w:hAnsi="Arial" w:cs="Arial"/>
        </w:rPr>
        <w:t>Zamawiający wymaga wykonania sieci kanalizacyjnych dla odprowadzania ścieków powstających w obiekcie wiaty strefy przyjęć odpadów w procesie mycia posadzki obiektu.</w:t>
      </w:r>
    </w:p>
    <w:p w:rsidR="004E37E6" w:rsidRPr="00135D88" w:rsidRDefault="004E37E6" w:rsidP="00135D88">
      <w:pPr>
        <w:autoSpaceDE w:val="0"/>
        <w:autoSpaceDN w:val="0"/>
        <w:adjustRightInd w:val="0"/>
        <w:spacing w:after="240"/>
        <w:jc w:val="both"/>
        <w:rPr>
          <w:rFonts w:ascii="Arial" w:hAnsi="Arial" w:cs="Arial"/>
          <w:bCs/>
        </w:rPr>
      </w:pPr>
    </w:p>
    <w:p w:rsidR="004E37E6" w:rsidRPr="00135D88" w:rsidRDefault="004E37E6" w:rsidP="00135D88">
      <w:pPr>
        <w:spacing w:before="120" w:after="120"/>
        <w:jc w:val="both"/>
        <w:rPr>
          <w:rFonts w:ascii="Arial" w:hAnsi="Arial" w:cs="Arial"/>
          <w:color w:val="000000"/>
        </w:rPr>
      </w:pPr>
    </w:p>
    <w:p w:rsidR="004E37E6" w:rsidRPr="00135D88" w:rsidRDefault="004E37E6" w:rsidP="00135D88">
      <w:pPr>
        <w:widowControl w:val="0"/>
        <w:spacing w:after="480"/>
        <w:jc w:val="both"/>
        <w:rPr>
          <w:rFonts w:ascii="Arial" w:hAnsi="Arial" w:cs="Arial"/>
          <w:color w:val="000000"/>
        </w:rPr>
      </w:pPr>
    </w:p>
    <w:p w:rsidR="004E37E6" w:rsidRPr="00135D88" w:rsidRDefault="004E37E6" w:rsidP="00135D88">
      <w:pPr>
        <w:jc w:val="both"/>
        <w:rPr>
          <w:rFonts w:ascii="Arial" w:hAnsi="Arial" w:cs="Arial"/>
        </w:rPr>
      </w:pPr>
    </w:p>
    <w:sectPr w:rsidR="004E37E6" w:rsidRPr="00135D88" w:rsidSect="004F1F58">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220E7" w:rsidRDefault="00E220E7" w:rsidP="004E37E6">
      <w:pPr>
        <w:spacing w:after="0" w:line="240" w:lineRule="auto"/>
      </w:pPr>
      <w:r>
        <w:separator/>
      </w:r>
    </w:p>
  </w:endnote>
  <w:endnote w:type="continuationSeparator" w:id="0">
    <w:p w:rsidR="00E220E7" w:rsidRDefault="00E220E7" w:rsidP="004E37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220E7" w:rsidRDefault="00E220E7" w:rsidP="004E37E6">
      <w:pPr>
        <w:spacing w:after="0" w:line="240" w:lineRule="auto"/>
      </w:pPr>
      <w:r>
        <w:separator/>
      </w:r>
    </w:p>
  </w:footnote>
  <w:footnote w:type="continuationSeparator" w:id="0">
    <w:p w:rsidR="00E220E7" w:rsidRDefault="00E220E7" w:rsidP="004E37E6">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C96054"/>
    <w:multiLevelType w:val="hybridMultilevel"/>
    <w:tmpl w:val="53B84A4C"/>
    <w:lvl w:ilvl="0" w:tplc="0415000B">
      <w:start w:val="1"/>
      <w:numFmt w:val="bullet"/>
      <w:lvlText w:val=""/>
      <w:lvlJc w:val="left"/>
      <w:pPr>
        <w:tabs>
          <w:tab w:val="num" w:pos="720"/>
        </w:tabs>
        <w:ind w:left="720" w:hanging="360"/>
      </w:pPr>
      <w:rPr>
        <w:rFonts w:ascii="Wingdings" w:hAnsi="Wingdings" w:hint="default"/>
      </w:rPr>
    </w:lvl>
    <w:lvl w:ilvl="1" w:tplc="04150003">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
    <w:nsid w:val="1B8C0765"/>
    <w:multiLevelType w:val="hybridMultilevel"/>
    <w:tmpl w:val="99C2313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nsid w:val="3D534784"/>
    <w:multiLevelType w:val="hybridMultilevel"/>
    <w:tmpl w:val="BEA43530"/>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nsid w:val="434C7878"/>
    <w:multiLevelType w:val="hybridMultilevel"/>
    <w:tmpl w:val="AA82D5A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nsid w:val="4A0614A1"/>
    <w:multiLevelType w:val="hybridMultilevel"/>
    <w:tmpl w:val="48125FF8"/>
    <w:lvl w:ilvl="0" w:tplc="0415000B">
      <w:start w:val="1"/>
      <w:numFmt w:val="bullet"/>
      <w:lvlText w:val=""/>
      <w:lvlJc w:val="left"/>
      <w:pPr>
        <w:tabs>
          <w:tab w:val="num" w:pos="720"/>
        </w:tabs>
        <w:ind w:left="720" w:hanging="360"/>
      </w:pPr>
      <w:rPr>
        <w:rFonts w:ascii="Wingdings" w:hAnsi="Wingdings"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5">
    <w:nsid w:val="54CF63DD"/>
    <w:multiLevelType w:val="hybridMultilevel"/>
    <w:tmpl w:val="D33C5D76"/>
    <w:lvl w:ilvl="0" w:tplc="0415000B">
      <w:start w:val="1"/>
      <w:numFmt w:val="bullet"/>
      <w:lvlText w:val=""/>
      <w:lvlJc w:val="left"/>
      <w:pPr>
        <w:tabs>
          <w:tab w:val="num" w:pos="720"/>
        </w:tabs>
        <w:ind w:left="720" w:hanging="360"/>
      </w:pPr>
      <w:rPr>
        <w:rFonts w:ascii="Wingdings" w:hAnsi="Wingdings"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6">
    <w:nsid w:val="6ED77EE2"/>
    <w:multiLevelType w:val="hybridMultilevel"/>
    <w:tmpl w:val="0256FDCC"/>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nsid w:val="6F1F3C54"/>
    <w:multiLevelType w:val="hybridMultilevel"/>
    <w:tmpl w:val="6C66E3C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5"/>
  </w:num>
  <w:num w:numId="4">
    <w:abstractNumId w:val="3"/>
  </w:num>
  <w:num w:numId="5">
    <w:abstractNumId w:val="0"/>
  </w:num>
  <w:num w:numId="6">
    <w:abstractNumId w:val="6"/>
  </w:num>
  <w:num w:numId="7">
    <w:abstractNumId w:val="7"/>
  </w:num>
  <w:num w:numId="8">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trackRevisions/>
  <w:defaultTabStop w:val="708"/>
  <w:hyphenationZone w:val="425"/>
  <w:characterSpacingControl w:val="doNotCompress"/>
  <w:footnotePr>
    <w:footnote w:id="-1"/>
    <w:footnote w:id="0"/>
  </w:footnotePr>
  <w:endnotePr>
    <w:endnote w:id="-1"/>
    <w:endnote w:id="0"/>
  </w:endnotePr>
  <w:compat/>
  <w:rsids>
    <w:rsidRoot w:val="004E37E6"/>
    <w:rsid w:val="00135D88"/>
    <w:rsid w:val="00180E3A"/>
    <w:rsid w:val="004E37E6"/>
    <w:rsid w:val="004F1F58"/>
    <w:rsid w:val="006D4F90"/>
    <w:rsid w:val="00D563CA"/>
    <w:rsid w:val="00E220E7"/>
    <w:rsid w:val="00EF6DB5"/>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F1F58"/>
  </w:style>
  <w:style w:type="paragraph" w:styleId="Nagwek4">
    <w:name w:val="heading 4"/>
    <w:basedOn w:val="Normalny"/>
    <w:next w:val="Normalny"/>
    <w:link w:val="Nagwek4Znak"/>
    <w:qFormat/>
    <w:rsid w:val="004E37E6"/>
    <w:pPr>
      <w:keepNext/>
      <w:shd w:val="clear" w:color="auto" w:fill="FFFFFF"/>
      <w:spacing w:before="120" w:after="120" w:line="240" w:lineRule="auto"/>
      <w:ind w:left="19"/>
      <w:jc w:val="both"/>
      <w:outlineLvl w:val="3"/>
    </w:pPr>
    <w:rPr>
      <w:rFonts w:ascii="Arial" w:eastAsia="Times New Roman" w:hAnsi="Arial" w:cs="Times New Roman"/>
      <w:b/>
      <w:sz w:val="24"/>
      <w:szCs w:val="24"/>
      <w:lang/>
    </w:rPr>
  </w:style>
  <w:style w:type="paragraph" w:styleId="Nagwek5">
    <w:name w:val="heading 5"/>
    <w:basedOn w:val="Normalny"/>
    <w:next w:val="Normalny"/>
    <w:link w:val="Nagwek5Znak"/>
    <w:qFormat/>
    <w:rsid w:val="004E37E6"/>
    <w:pPr>
      <w:keepNext/>
      <w:spacing w:before="120" w:after="120" w:line="240" w:lineRule="auto"/>
      <w:ind w:firstLine="709"/>
      <w:jc w:val="both"/>
      <w:outlineLvl w:val="4"/>
    </w:pPr>
    <w:rPr>
      <w:rFonts w:ascii="Arial" w:eastAsia="Times New Roman" w:hAnsi="Arial" w:cs="Times New Roman"/>
      <w:b/>
      <w:bCs/>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kocowego">
    <w:name w:val="endnote text"/>
    <w:basedOn w:val="Normalny"/>
    <w:link w:val="TekstprzypisukocowegoZnak"/>
    <w:uiPriority w:val="99"/>
    <w:semiHidden/>
    <w:unhideWhenUsed/>
    <w:rsid w:val="004E37E6"/>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4E37E6"/>
    <w:rPr>
      <w:sz w:val="20"/>
      <w:szCs w:val="20"/>
    </w:rPr>
  </w:style>
  <w:style w:type="character" w:styleId="Odwoanieprzypisukocowego">
    <w:name w:val="endnote reference"/>
    <w:basedOn w:val="Domylnaczcionkaakapitu"/>
    <w:uiPriority w:val="99"/>
    <w:semiHidden/>
    <w:unhideWhenUsed/>
    <w:rsid w:val="004E37E6"/>
    <w:rPr>
      <w:vertAlign w:val="superscript"/>
    </w:rPr>
  </w:style>
  <w:style w:type="paragraph" w:customStyle="1" w:styleId="Default">
    <w:name w:val="Default"/>
    <w:rsid w:val="004E37E6"/>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character" w:customStyle="1" w:styleId="Nagwek4Znak">
    <w:name w:val="Nagłówek 4 Znak"/>
    <w:basedOn w:val="Domylnaczcionkaakapitu"/>
    <w:link w:val="Nagwek4"/>
    <w:rsid w:val="004E37E6"/>
    <w:rPr>
      <w:rFonts w:ascii="Arial" w:eastAsia="Times New Roman" w:hAnsi="Arial" w:cs="Times New Roman"/>
      <w:b/>
      <w:sz w:val="24"/>
      <w:szCs w:val="24"/>
      <w:shd w:val="clear" w:color="auto" w:fill="FFFFFF"/>
      <w:lang/>
    </w:rPr>
  </w:style>
  <w:style w:type="character" w:customStyle="1" w:styleId="Nagwek5Znak">
    <w:name w:val="Nagłówek 5 Znak"/>
    <w:basedOn w:val="Domylnaczcionkaakapitu"/>
    <w:link w:val="Nagwek5"/>
    <w:rsid w:val="004E37E6"/>
    <w:rPr>
      <w:rFonts w:ascii="Arial" w:eastAsia="Times New Roman" w:hAnsi="Arial" w:cs="Times New Roman"/>
      <w:b/>
      <w:bCs/>
      <w:sz w:val="24"/>
      <w:szCs w:val="24"/>
      <w:lang w:eastAsia="pl-PL"/>
    </w:rPr>
  </w:style>
  <w:style w:type="paragraph" w:styleId="Legenda">
    <w:name w:val="caption"/>
    <w:basedOn w:val="Default"/>
    <w:next w:val="Default"/>
    <w:qFormat/>
    <w:rsid w:val="004E37E6"/>
    <w:rPr>
      <w:rFonts w:ascii="Arial" w:hAnsi="Arial"/>
      <w:b/>
      <w:color w:val="auto"/>
    </w:rPr>
  </w:style>
  <w:style w:type="paragraph" w:styleId="Tekstpodstawowy">
    <w:name w:val="Body Text"/>
    <w:aliases w:val="Brødtekst Tegn Tegn,bt,b,Body Text Char2 Znak,Body Text Char Char Znak,Body Text Char1 Char1 Char Znak,Body Text Char Char1 Char Char Znak,Body Text Char Char Char Char Char Znak,Body Text Char1 Char Char Char Znak,Body Text Char2"/>
    <w:basedOn w:val="Normalny"/>
    <w:link w:val="TekstpodstawowyZnak"/>
    <w:rsid w:val="004E37E6"/>
    <w:pPr>
      <w:spacing w:before="120" w:after="120" w:line="240" w:lineRule="auto"/>
      <w:jc w:val="both"/>
    </w:pPr>
    <w:rPr>
      <w:rFonts w:ascii="Arial" w:eastAsia="Times New Roman" w:hAnsi="Arial" w:cs="Times New Roman"/>
      <w:iCs/>
      <w:sz w:val="24"/>
      <w:szCs w:val="24"/>
      <w:lang w:eastAsia="pl-PL"/>
    </w:rPr>
  </w:style>
  <w:style w:type="character" w:customStyle="1" w:styleId="TekstpodstawowyZnak">
    <w:name w:val="Tekst podstawowy Znak"/>
    <w:aliases w:val="Brødtekst Tegn Tegn Znak,bt Znak,b Znak,Body Text Char2 Znak Znak,Body Text Char Char Znak Znak,Body Text Char1 Char1 Char Znak Znak,Body Text Char Char1 Char Char Znak Znak,Body Text Char Char Char Char Char Znak Znak"/>
    <w:basedOn w:val="Domylnaczcionkaakapitu"/>
    <w:link w:val="Tekstpodstawowy"/>
    <w:rsid w:val="004E37E6"/>
    <w:rPr>
      <w:rFonts w:ascii="Arial" w:eastAsia="Times New Roman" w:hAnsi="Arial" w:cs="Times New Roman"/>
      <w:iCs/>
      <w:sz w:val="24"/>
      <w:szCs w:val="24"/>
      <w:lang w:eastAsia="pl-PL"/>
    </w:rPr>
  </w:style>
  <w:style w:type="paragraph" w:customStyle="1" w:styleId="Style53">
    <w:name w:val="Style53"/>
    <w:basedOn w:val="Normalny"/>
    <w:uiPriority w:val="99"/>
    <w:rsid w:val="004E37E6"/>
    <w:pPr>
      <w:widowControl w:val="0"/>
      <w:autoSpaceDE w:val="0"/>
      <w:autoSpaceDN w:val="0"/>
      <w:adjustRightInd w:val="0"/>
      <w:spacing w:after="0" w:line="278" w:lineRule="exact"/>
      <w:jc w:val="both"/>
    </w:pPr>
    <w:rPr>
      <w:rFonts w:ascii="Times New Roman" w:eastAsia="Times New Roman" w:hAnsi="Times New Roman" w:cs="Times New Roman"/>
      <w:sz w:val="24"/>
      <w:szCs w:val="24"/>
      <w:lang w:eastAsia="pl-PL"/>
    </w:rPr>
  </w:style>
  <w:style w:type="character" w:customStyle="1" w:styleId="FontStyle272">
    <w:name w:val="Font Style272"/>
    <w:uiPriority w:val="99"/>
    <w:rsid w:val="004E37E6"/>
    <w:rPr>
      <w:rFonts w:ascii="Times New Roman" w:hAnsi="Times New Roman" w:cs="Times New Roman"/>
      <w:sz w:val="22"/>
      <w:szCs w:val="22"/>
    </w:rPr>
  </w:style>
  <w:style w:type="paragraph" w:styleId="Tekstprzypisudolnego">
    <w:name w:val="footnote text"/>
    <w:basedOn w:val="Normalny"/>
    <w:link w:val="TekstprzypisudolnegoZnak"/>
    <w:uiPriority w:val="99"/>
    <w:unhideWhenUsed/>
    <w:rsid w:val="004E37E6"/>
    <w:pPr>
      <w:spacing w:after="0" w:line="360" w:lineRule="auto"/>
    </w:pPr>
    <w:rPr>
      <w:rFonts w:ascii="Arial" w:eastAsia="Times New Roman" w:hAnsi="Arial" w:cs="Times New Roman"/>
      <w:sz w:val="20"/>
      <w:szCs w:val="20"/>
      <w:lang/>
    </w:rPr>
  </w:style>
  <w:style w:type="character" w:customStyle="1" w:styleId="TekstprzypisudolnegoZnak">
    <w:name w:val="Tekst przypisu dolnego Znak"/>
    <w:basedOn w:val="Domylnaczcionkaakapitu"/>
    <w:link w:val="Tekstprzypisudolnego"/>
    <w:uiPriority w:val="99"/>
    <w:rsid w:val="004E37E6"/>
    <w:rPr>
      <w:rFonts w:ascii="Arial" w:eastAsia="Times New Roman" w:hAnsi="Arial" w:cs="Times New Roman"/>
      <w:sz w:val="20"/>
      <w:szCs w:val="20"/>
      <w:lang/>
    </w:rPr>
  </w:style>
  <w:style w:type="character" w:styleId="Odwoanieprzypisudolnego">
    <w:name w:val="footnote reference"/>
    <w:uiPriority w:val="99"/>
    <w:semiHidden/>
    <w:unhideWhenUsed/>
    <w:rsid w:val="004E37E6"/>
    <w:rPr>
      <w:vertAlign w:val="superscript"/>
    </w:rPr>
  </w:style>
  <w:style w:type="paragraph" w:customStyle="1" w:styleId="StylArial11ptWyjustowany">
    <w:name w:val="Styl Arial 11 pt Wyjustowany"/>
    <w:basedOn w:val="Normalny"/>
    <w:rsid w:val="004E37E6"/>
    <w:pPr>
      <w:spacing w:after="0" w:line="240" w:lineRule="auto"/>
      <w:jc w:val="both"/>
    </w:pPr>
    <w:rPr>
      <w:rFonts w:ascii="Arial" w:eastAsia="Times New Roman" w:hAnsi="Arial" w:cs="Times New Roman"/>
      <w:sz w:val="24"/>
      <w:szCs w:val="20"/>
      <w:lang w:eastAsia="pl-PL"/>
    </w:rPr>
  </w:style>
  <w:style w:type="paragraph" w:styleId="Tekstdymka">
    <w:name w:val="Balloon Text"/>
    <w:basedOn w:val="Normalny"/>
    <w:link w:val="TekstdymkaZnak"/>
    <w:uiPriority w:val="99"/>
    <w:semiHidden/>
    <w:unhideWhenUsed/>
    <w:rsid w:val="00D563CA"/>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D563C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4">
    <w:name w:val="heading 4"/>
    <w:basedOn w:val="Normalny"/>
    <w:next w:val="Normalny"/>
    <w:link w:val="Nagwek4Znak"/>
    <w:qFormat/>
    <w:rsid w:val="004E37E6"/>
    <w:pPr>
      <w:keepNext/>
      <w:shd w:val="clear" w:color="auto" w:fill="FFFFFF"/>
      <w:spacing w:before="120" w:after="120" w:line="240" w:lineRule="auto"/>
      <w:ind w:left="19"/>
      <w:jc w:val="both"/>
      <w:outlineLvl w:val="3"/>
    </w:pPr>
    <w:rPr>
      <w:rFonts w:ascii="Arial" w:eastAsia="Times New Roman" w:hAnsi="Arial" w:cs="Times New Roman"/>
      <w:b/>
      <w:sz w:val="24"/>
      <w:szCs w:val="24"/>
      <w:lang w:val="x-none" w:eastAsia="x-none"/>
    </w:rPr>
  </w:style>
  <w:style w:type="paragraph" w:styleId="Nagwek5">
    <w:name w:val="heading 5"/>
    <w:basedOn w:val="Normalny"/>
    <w:next w:val="Normalny"/>
    <w:link w:val="Nagwek5Znak"/>
    <w:qFormat/>
    <w:rsid w:val="004E37E6"/>
    <w:pPr>
      <w:keepNext/>
      <w:spacing w:before="120" w:after="120" w:line="240" w:lineRule="auto"/>
      <w:ind w:firstLine="709"/>
      <w:jc w:val="both"/>
      <w:outlineLvl w:val="4"/>
    </w:pPr>
    <w:rPr>
      <w:rFonts w:ascii="Arial" w:eastAsia="Times New Roman" w:hAnsi="Arial" w:cs="Times New Roman"/>
      <w:b/>
      <w:bCs/>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kocowego">
    <w:name w:val="endnote text"/>
    <w:basedOn w:val="Normalny"/>
    <w:link w:val="TekstprzypisukocowegoZnak"/>
    <w:uiPriority w:val="99"/>
    <w:semiHidden/>
    <w:unhideWhenUsed/>
    <w:rsid w:val="004E37E6"/>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4E37E6"/>
    <w:rPr>
      <w:sz w:val="20"/>
      <w:szCs w:val="20"/>
    </w:rPr>
  </w:style>
  <w:style w:type="character" w:styleId="Odwoanieprzypisukocowego">
    <w:name w:val="endnote reference"/>
    <w:basedOn w:val="Domylnaczcionkaakapitu"/>
    <w:uiPriority w:val="99"/>
    <w:semiHidden/>
    <w:unhideWhenUsed/>
    <w:rsid w:val="004E37E6"/>
    <w:rPr>
      <w:vertAlign w:val="superscript"/>
    </w:rPr>
  </w:style>
  <w:style w:type="paragraph" w:customStyle="1" w:styleId="Default">
    <w:name w:val="Default"/>
    <w:rsid w:val="004E37E6"/>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character" w:customStyle="1" w:styleId="Nagwek4Znak">
    <w:name w:val="Nagłówek 4 Znak"/>
    <w:basedOn w:val="Domylnaczcionkaakapitu"/>
    <w:link w:val="Nagwek4"/>
    <w:rsid w:val="004E37E6"/>
    <w:rPr>
      <w:rFonts w:ascii="Arial" w:eastAsia="Times New Roman" w:hAnsi="Arial" w:cs="Times New Roman"/>
      <w:b/>
      <w:sz w:val="24"/>
      <w:szCs w:val="24"/>
      <w:shd w:val="clear" w:color="auto" w:fill="FFFFFF"/>
      <w:lang w:val="x-none" w:eastAsia="x-none"/>
    </w:rPr>
  </w:style>
  <w:style w:type="character" w:customStyle="1" w:styleId="Nagwek5Znak">
    <w:name w:val="Nagłówek 5 Znak"/>
    <w:basedOn w:val="Domylnaczcionkaakapitu"/>
    <w:link w:val="Nagwek5"/>
    <w:rsid w:val="004E37E6"/>
    <w:rPr>
      <w:rFonts w:ascii="Arial" w:eastAsia="Times New Roman" w:hAnsi="Arial" w:cs="Times New Roman"/>
      <w:b/>
      <w:bCs/>
      <w:sz w:val="24"/>
      <w:szCs w:val="24"/>
      <w:lang w:eastAsia="pl-PL"/>
    </w:rPr>
  </w:style>
  <w:style w:type="paragraph" w:styleId="Legenda">
    <w:name w:val="caption"/>
    <w:basedOn w:val="Default"/>
    <w:next w:val="Default"/>
    <w:qFormat/>
    <w:rsid w:val="004E37E6"/>
    <w:rPr>
      <w:rFonts w:ascii="Arial" w:hAnsi="Arial"/>
      <w:b/>
      <w:color w:val="auto"/>
    </w:rPr>
  </w:style>
  <w:style w:type="paragraph" w:styleId="Tekstpodstawowy">
    <w:name w:val="Body Text"/>
    <w:aliases w:val="Brødtekst Tegn Tegn,bt,b,Body Text Char2 Znak,Body Text Char Char Znak,Body Text Char1 Char1 Char Znak,Body Text Char Char1 Char Char Znak,Body Text Char Char Char Char Char Znak,Body Text Char1 Char Char Char Znak,Body Text Char2"/>
    <w:basedOn w:val="Normalny"/>
    <w:link w:val="TekstpodstawowyZnak"/>
    <w:rsid w:val="004E37E6"/>
    <w:pPr>
      <w:spacing w:before="120" w:after="120" w:line="240" w:lineRule="auto"/>
      <w:jc w:val="both"/>
    </w:pPr>
    <w:rPr>
      <w:rFonts w:ascii="Arial" w:eastAsia="Times New Roman" w:hAnsi="Arial" w:cs="Times New Roman"/>
      <w:iCs/>
      <w:sz w:val="24"/>
      <w:szCs w:val="24"/>
      <w:lang w:eastAsia="pl-PL"/>
    </w:rPr>
  </w:style>
  <w:style w:type="character" w:customStyle="1" w:styleId="TekstpodstawowyZnak">
    <w:name w:val="Tekst podstawowy Znak"/>
    <w:basedOn w:val="Domylnaczcionkaakapitu"/>
    <w:link w:val="Tekstpodstawowy"/>
    <w:rsid w:val="004E37E6"/>
    <w:rPr>
      <w:rFonts w:ascii="Arial" w:eastAsia="Times New Roman" w:hAnsi="Arial" w:cs="Times New Roman"/>
      <w:iCs/>
      <w:sz w:val="24"/>
      <w:szCs w:val="24"/>
      <w:lang w:eastAsia="pl-PL"/>
    </w:rPr>
  </w:style>
  <w:style w:type="paragraph" w:customStyle="1" w:styleId="Style53">
    <w:name w:val="Style53"/>
    <w:basedOn w:val="Normalny"/>
    <w:uiPriority w:val="99"/>
    <w:rsid w:val="004E37E6"/>
    <w:pPr>
      <w:widowControl w:val="0"/>
      <w:autoSpaceDE w:val="0"/>
      <w:autoSpaceDN w:val="0"/>
      <w:adjustRightInd w:val="0"/>
      <w:spacing w:after="0" w:line="278" w:lineRule="exact"/>
      <w:jc w:val="both"/>
    </w:pPr>
    <w:rPr>
      <w:rFonts w:ascii="Times New Roman" w:eastAsia="Times New Roman" w:hAnsi="Times New Roman" w:cs="Times New Roman"/>
      <w:sz w:val="24"/>
      <w:szCs w:val="24"/>
      <w:lang w:eastAsia="pl-PL"/>
    </w:rPr>
  </w:style>
  <w:style w:type="character" w:customStyle="1" w:styleId="FontStyle272">
    <w:name w:val="Font Style272"/>
    <w:uiPriority w:val="99"/>
    <w:rsid w:val="004E37E6"/>
    <w:rPr>
      <w:rFonts w:ascii="Times New Roman" w:hAnsi="Times New Roman" w:cs="Times New Roman"/>
      <w:sz w:val="22"/>
      <w:szCs w:val="22"/>
    </w:rPr>
  </w:style>
  <w:style w:type="paragraph" w:styleId="Tekstprzypisudolnego">
    <w:name w:val="footnote text"/>
    <w:basedOn w:val="Normalny"/>
    <w:link w:val="TekstprzypisudolnegoZnak"/>
    <w:uiPriority w:val="99"/>
    <w:unhideWhenUsed/>
    <w:rsid w:val="004E37E6"/>
    <w:pPr>
      <w:spacing w:after="0" w:line="360" w:lineRule="auto"/>
    </w:pPr>
    <w:rPr>
      <w:rFonts w:ascii="Arial" w:eastAsia="Times New Roman" w:hAnsi="Arial" w:cs="Times New Roman"/>
      <w:sz w:val="20"/>
      <w:szCs w:val="20"/>
      <w:lang w:val="x-none" w:eastAsia="x-none"/>
    </w:rPr>
  </w:style>
  <w:style w:type="character" w:customStyle="1" w:styleId="TekstprzypisudolnegoZnak">
    <w:name w:val="Tekst przypisu dolnego Znak"/>
    <w:basedOn w:val="Domylnaczcionkaakapitu"/>
    <w:link w:val="Tekstprzypisudolnego"/>
    <w:uiPriority w:val="99"/>
    <w:rsid w:val="004E37E6"/>
    <w:rPr>
      <w:rFonts w:ascii="Arial" w:eastAsia="Times New Roman" w:hAnsi="Arial" w:cs="Times New Roman"/>
      <w:sz w:val="20"/>
      <w:szCs w:val="20"/>
      <w:lang w:val="x-none" w:eastAsia="x-none"/>
    </w:rPr>
  </w:style>
  <w:style w:type="character" w:styleId="Odwoanieprzypisudolnego">
    <w:name w:val="footnote reference"/>
    <w:uiPriority w:val="99"/>
    <w:semiHidden/>
    <w:unhideWhenUsed/>
    <w:rsid w:val="004E37E6"/>
    <w:rPr>
      <w:vertAlign w:val="superscript"/>
    </w:rPr>
  </w:style>
  <w:style w:type="paragraph" w:customStyle="1" w:styleId="StylArial11ptWyjustowany">
    <w:name w:val="Styl Arial 11 pt Wyjustowany"/>
    <w:basedOn w:val="Normalny"/>
    <w:rsid w:val="004E37E6"/>
    <w:pPr>
      <w:spacing w:after="0" w:line="240" w:lineRule="auto"/>
      <w:jc w:val="both"/>
    </w:pPr>
    <w:rPr>
      <w:rFonts w:ascii="Arial" w:eastAsia="Times New Roman" w:hAnsi="Arial" w:cs="Times New Roman"/>
      <w:sz w:val="24"/>
      <w:szCs w:val="20"/>
      <w:lang w:eastAsia="pl-PL"/>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microsoft.com/office/2007/relationships/stylesWithEffects" Target="stylesWithEffect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8</Pages>
  <Words>3278</Words>
  <Characters>19673</Characters>
  <Application>Microsoft Office Word</Application>
  <DocSecurity>0</DocSecurity>
  <Lines>163</Lines>
  <Paragraphs>45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22906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Stone</dc:creator>
  <cp:lastModifiedBy>mgardo</cp:lastModifiedBy>
  <cp:revision>2</cp:revision>
  <dcterms:created xsi:type="dcterms:W3CDTF">2011-10-23T08:22:00Z</dcterms:created>
  <dcterms:modified xsi:type="dcterms:W3CDTF">2012-12-21T09:23:00Z</dcterms:modified>
</cp:coreProperties>
</file>